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DA821" w14:textId="414C5DF8" w:rsidR="00B60F5E" w:rsidRPr="007B13E4" w:rsidRDefault="007B13E4" w:rsidP="007B13E4">
      <w:pPr>
        <w:pStyle w:val="NRCINSPECTIONMANUAL"/>
      </w:pPr>
      <w:r>
        <w:tab/>
      </w:r>
      <w:r w:rsidR="00B60F5E" w:rsidRPr="007B13E4">
        <w:rPr>
          <w:b/>
          <w:bCs/>
          <w:sz w:val="38"/>
          <w:szCs w:val="38"/>
        </w:rPr>
        <w:t>NRC INSPECTION MANUAL</w:t>
      </w:r>
      <w:r w:rsidR="001B0B63" w:rsidRPr="007B13E4">
        <w:t xml:space="preserve"> </w:t>
      </w:r>
      <w:r>
        <w:tab/>
      </w:r>
      <w:r w:rsidR="001B0B63" w:rsidRPr="007B13E4">
        <w:t>NMSS</w:t>
      </w:r>
      <w:r w:rsidR="009043C8" w:rsidRPr="007B13E4">
        <w:t>/</w:t>
      </w:r>
      <w:r w:rsidR="00A87ADC">
        <w:t>DUWP</w:t>
      </w:r>
    </w:p>
    <w:p w14:paraId="404F5BB3" w14:textId="0AB5D5A5" w:rsidR="00B60F5E" w:rsidRPr="00F64AEE" w:rsidRDefault="00B97C09" w:rsidP="006D48D7">
      <w:pPr>
        <w:pStyle w:val="IMCIP"/>
      </w:pPr>
      <w:r w:rsidRPr="00F64AEE">
        <w:t xml:space="preserve">INSPECTION MANUAL CHAPTER </w:t>
      </w:r>
      <w:r w:rsidR="005F0333" w:rsidRPr="00F64AEE">
        <w:t>0610</w:t>
      </w:r>
      <w:r w:rsidRPr="00F64AEE">
        <w:t xml:space="preserve"> A</w:t>
      </w:r>
      <w:r w:rsidR="00177C8B" w:rsidRPr="00F64AEE">
        <w:t xml:space="preserve">PPENDIX </w:t>
      </w:r>
      <w:r w:rsidR="005F0333" w:rsidRPr="00F64AEE">
        <w:t>G</w:t>
      </w:r>
    </w:p>
    <w:p w14:paraId="31C0141C" w14:textId="10C177C8" w:rsidR="005F0333" w:rsidRPr="00F64AEE" w:rsidRDefault="005F0333" w:rsidP="00B44153">
      <w:pPr>
        <w:pStyle w:val="Title"/>
      </w:pPr>
      <w:r w:rsidRPr="00F64AEE">
        <w:t>SCREENING</w:t>
      </w:r>
      <w:r w:rsidRPr="00F64AEE">
        <w:rPr>
          <w:spacing w:val="-5"/>
        </w:rPr>
        <w:t xml:space="preserve"> </w:t>
      </w:r>
      <w:r w:rsidRPr="00F64AEE">
        <w:t>AND</w:t>
      </w:r>
      <w:r w:rsidRPr="00F64AEE">
        <w:rPr>
          <w:spacing w:val="-5"/>
        </w:rPr>
        <w:t xml:space="preserve"> </w:t>
      </w:r>
      <w:r w:rsidRPr="00F64AEE">
        <w:t>DOCUMENTATION</w:t>
      </w:r>
      <w:r w:rsidRPr="00F64AEE">
        <w:rPr>
          <w:spacing w:val="-5"/>
        </w:rPr>
        <w:t xml:space="preserve"> </w:t>
      </w:r>
      <w:r w:rsidRPr="00F64AEE">
        <w:t>OF</w:t>
      </w:r>
      <w:r w:rsidRPr="00F64AEE">
        <w:rPr>
          <w:spacing w:val="-5"/>
        </w:rPr>
        <w:t xml:space="preserve"> </w:t>
      </w:r>
      <w:r w:rsidRPr="00F64AEE">
        <w:t>VERY</w:t>
      </w:r>
      <w:r w:rsidRPr="00F64AEE">
        <w:rPr>
          <w:spacing w:val="-5"/>
        </w:rPr>
        <w:t xml:space="preserve"> </w:t>
      </w:r>
      <w:r w:rsidRPr="00F64AEE">
        <w:t>LOW</w:t>
      </w:r>
      <w:r w:rsidRPr="00F64AEE">
        <w:rPr>
          <w:spacing w:val="-5"/>
        </w:rPr>
        <w:t xml:space="preserve"> </w:t>
      </w:r>
      <w:r w:rsidRPr="00F64AEE">
        <w:t>SAFETY</w:t>
      </w:r>
      <w:r w:rsidR="00EA4622">
        <w:br/>
      </w:r>
      <w:r w:rsidRPr="00F64AEE">
        <w:t>SIGNIFICANCE</w:t>
      </w:r>
      <w:r w:rsidRPr="00F64AEE">
        <w:rPr>
          <w:spacing w:val="-5"/>
        </w:rPr>
        <w:t xml:space="preserve"> </w:t>
      </w:r>
      <w:r w:rsidRPr="00F64AEE">
        <w:t>ISSUE RESOLUTION PROCESS</w:t>
      </w:r>
    </w:p>
    <w:p w14:paraId="54D6AE3E" w14:textId="352EB15A" w:rsidR="00373AC9" w:rsidRPr="00F64AEE" w:rsidRDefault="00373AC9" w:rsidP="009F4B79">
      <w:pPr>
        <w:pStyle w:val="EffectiveDate"/>
      </w:pPr>
      <w:r w:rsidRPr="00F64AEE">
        <w:t xml:space="preserve">Effective Date: </w:t>
      </w:r>
      <w:r w:rsidR="001B6A4A">
        <w:t>07/01/2025</w:t>
      </w:r>
    </w:p>
    <w:p w14:paraId="4AE769B9" w14:textId="29C0966C" w:rsidR="00373AC9" w:rsidRPr="00F64AEE" w:rsidRDefault="005F0333" w:rsidP="009160E9">
      <w:pPr>
        <w:pStyle w:val="Heading1"/>
        <w:rPr>
          <w:rFonts w:cs="Arial"/>
        </w:rPr>
      </w:pPr>
      <w:r w:rsidRPr="00F64AEE">
        <w:rPr>
          <w:rFonts w:cs="Arial"/>
        </w:rPr>
        <w:t>0610G</w:t>
      </w:r>
      <w:r w:rsidR="00A7612B" w:rsidRPr="00F64AEE">
        <w:rPr>
          <w:rFonts w:cs="Arial"/>
        </w:rPr>
        <w:t>-01</w:t>
      </w:r>
      <w:r w:rsidR="00A7612B" w:rsidRPr="00F64AEE">
        <w:rPr>
          <w:rFonts w:cs="Arial"/>
        </w:rPr>
        <w:tab/>
      </w:r>
      <w:r w:rsidR="009160E9" w:rsidRPr="00F64AEE">
        <w:rPr>
          <w:rFonts w:cs="Arial"/>
        </w:rPr>
        <w:t>PURPOSE</w:t>
      </w:r>
    </w:p>
    <w:p w14:paraId="2ACFB8F2" w14:textId="2E5FA496" w:rsidR="00A7612B" w:rsidRPr="00F64AEE" w:rsidRDefault="005F0333" w:rsidP="00A7612B">
      <w:pPr>
        <w:pStyle w:val="BodyText"/>
        <w:rPr>
          <w:color w:val="231F20"/>
        </w:rPr>
      </w:pPr>
      <w:r w:rsidRPr="00F64AEE">
        <w:rPr>
          <w:color w:val="231F20"/>
        </w:rPr>
        <w:t>Inspectors can use the Very Low Safety Significance Issue Resolution (VLSSIR) process to discontinue</w:t>
      </w:r>
      <w:r w:rsidRPr="00F64AEE">
        <w:rPr>
          <w:color w:val="231F20"/>
          <w:spacing w:val="-3"/>
        </w:rPr>
        <w:t xml:space="preserve"> </w:t>
      </w:r>
      <w:r w:rsidRPr="00F64AEE">
        <w:rPr>
          <w:color w:val="231F20"/>
        </w:rPr>
        <w:t>inspection</w:t>
      </w:r>
      <w:r w:rsidRPr="00F64AEE">
        <w:rPr>
          <w:color w:val="231F20"/>
          <w:spacing w:val="-3"/>
        </w:rPr>
        <w:t xml:space="preserve"> </w:t>
      </w:r>
      <w:r w:rsidRPr="00F64AEE">
        <w:rPr>
          <w:color w:val="231F20"/>
        </w:rPr>
        <w:t>of</w:t>
      </w:r>
      <w:r w:rsidRPr="00F64AEE">
        <w:rPr>
          <w:color w:val="231F20"/>
          <w:spacing w:val="-3"/>
        </w:rPr>
        <w:t xml:space="preserve"> </w:t>
      </w:r>
      <w:r w:rsidRPr="00F64AEE">
        <w:rPr>
          <w:color w:val="231F20"/>
        </w:rPr>
        <w:t>an</w:t>
      </w:r>
      <w:r w:rsidRPr="00F64AEE">
        <w:rPr>
          <w:color w:val="231F20"/>
          <w:spacing w:val="-3"/>
        </w:rPr>
        <w:t xml:space="preserve"> </w:t>
      </w:r>
      <w:r w:rsidRPr="00F64AEE">
        <w:rPr>
          <w:color w:val="231F20"/>
        </w:rPr>
        <w:t>issue</w:t>
      </w:r>
      <w:r w:rsidRPr="00F64AEE">
        <w:rPr>
          <w:color w:val="231F20"/>
          <w:spacing w:val="-3"/>
        </w:rPr>
        <w:t xml:space="preserve"> </w:t>
      </w:r>
      <w:r w:rsidRPr="00F64AEE">
        <w:rPr>
          <w:color w:val="231F20"/>
        </w:rPr>
        <w:t>involving</w:t>
      </w:r>
      <w:r w:rsidRPr="00F64AEE">
        <w:rPr>
          <w:color w:val="231F20"/>
          <w:spacing w:val="-3"/>
        </w:rPr>
        <w:t xml:space="preserve"> </w:t>
      </w:r>
      <w:r w:rsidRPr="00F64AEE">
        <w:rPr>
          <w:color w:val="231F20"/>
        </w:rPr>
        <w:t>an</w:t>
      </w:r>
      <w:r w:rsidRPr="00F64AEE">
        <w:rPr>
          <w:color w:val="231F20"/>
          <w:spacing w:val="-3"/>
        </w:rPr>
        <w:t xml:space="preserve"> </w:t>
      </w:r>
      <w:ins w:id="0" w:author="Author">
        <w:r w:rsidR="004452D7" w:rsidRPr="004452D7">
          <w:rPr>
            <w:rFonts w:eastAsia="Arial"/>
            <w:color w:val="000000"/>
          </w:rPr>
          <w:t>open question that has ambiguity in the licensing basis, design basis, or applicability of regulatory requirements</w:t>
        </w:r>
        <w:r w:rsidR="004452D7" w:rsidRPr="00F64AEE" w:rsidDel="004452D7">
          <w:rPr>
            <w:color w:val="231F20"/>
          </w:rPr>
          <w:t xml:space="preserve"> </w:t>
        </w:r>
        <w:r w:rsidR="00B11EE6">
          <w:rPr>
            <w:color w:val="231F20"/>
          </w:rPr>
          <w:t>or licensee</w:t>
        </w:r>
        <w:r w:rsidR="009D766F">
          <w:rPr>
            <w:color w:val="231F20"/>
          </w:rPr>
          <w:t xml:space="preserve"> self-imposed standards </w:t>
        </w:r>
      </w:ins>
      <w:r w:rsidRPr="00F64AEE">
        <w:rPr>
          <w:color w:val="231F20"/>
        </w:rPr>
        <w:t>in</w:t>
      </w:r>
      <w:r w:rsidRPr="00F64AEE">
        <w:rPr>
          <w:color w:val="231F20"/>
          <w:spacing w:val="-3"/>
        </w:rPr>
        <w:t xml:space="preserve"> </w:t>
      </w:r>
      <w:r w:rsidRPr="00F64AEE">
        <w:rPr>
          <w:color w:val="231F20"/>
        </w:rPr>
        <w:t>which</w:t>
      </w:r>
      <w:r w:rsidRPr="00F64AEE">
        <w:rPr>
          <w:color w:val="231F20"/>
          <w:spacing w:val="-3"/>
        </w:rPr>
        <w:t xml:space="preserve"> </w:t>
      </w:r>
      <w:r w:rsidRPr="00F64AEE">
        <w:rPr>
          <w:color w:val="231F20"/>
        </w:rPr>
        <w:t xml:space="preserve">the resolution of the </w:t>
      </w:r>
      <w:ins w:id="1" w:author="Author">
        <w:r w:rsidR="0018270E">
          <w:rPr>
            <w:color w:val="231F20"/>
          </w:rPr>
          <w:t xml:space="preserve">issue would require </w:t>
        </w:r>
      </w:ins>
      <w:r w:rsidRPr="00F64AEE">
        <w:rPr>
          <w:color w:val="231F20"/>
        </w:rPr>
        <w:t>considerable staff effort and the</w:t>
      </w:r>
      <w:r w:rsidR="003970FC">
        <w:rPr>
          <w:color w:val="231F20"/>
        </w:rPr>
        <w:t xml:space="preserve"> </w:t>
      </w:r>
      <w:r w:rsidRPr="00F64AEE">
        <w:rPr>
          <w:color w:val="231F20"/>
        </w:rPr>
        <w:t>issue</w:t>
      </w:r>
      <w:r w:rsidR="00F05F32" w:rsidRPr="00F64AEE">
        <w:rPr>
          <w:rStyle w:val="FootnoteReference"/>
          <w:color w:val="231F20"/>
        </w:rPr>
        <w:footnoteReference w:id="2"/>
      </w:r>
      <w:r w:rsidR="0054229F">
        <w:rPr>
          <w:color w:val="231F20"/>
        </w:rPr>
        <w:t xml:space="preserve"> </w:t>
      </w:r>
      <w:r w:rsidRPr="00F64AEE">
        <w:rPr>
          <w:color w:val="231F20"/>
        </w:rPr>
        <w:t xml:space="preserve">would be of no greater than severity level (SL) IV, if </w:t>
      </w:r>
      <w:ins w:id="2" w:author="Author">
        <w:r w:rsidR="004216C0">
          <w:rPr>
            <w:color w:val="231F20"/>
          </w:rPr>
          <w:t>resolved</w:t>
        </w:r>
      </w:ins>
      <w:r w:rsidRPr="00F64AEE">
        <w:rPr>
          <w:color w:val="231F20"/>
        </w:rPr>
        <w:t xml:space="preserve">. In these circumstances, the agency can choose not to expend further inspection effort to resolve the question. </w:t>
      </w:r>
    </w:p>
    <w:p w14:paraId="7DF6F47A" w14:textId="445F5CB8" w:rsidR="00A7612B" w:rsidRPr="00F64AEE" w:rsidRDefault="005F0333" w:rsidP="009160E9">
      <w:pPr>
        <w:pStyle w:val="Heading1"/>
        <w:rPr>
          <w:rFonts w:cs="Arial"/>
        </w:rPr>
      </w:pPr>
      <w:r w:rsidRPr="00F64AEE">
        <w:rPr>
          <w:rFonts w:cs="Arial"/>
        </w:rPr>
        <w:t>0610G</w:t>
      </w:r>
      <w:r w:rsidR="00A7612B" w:rsidRPr="00F64AEE">
        <w:rPr>
          <w:rFonts w:cs="Arial"/>
        </w:rPr>
        <w:t>-02</w:t>
      </w:r>
      <w:r w:rsidR="00A33E41" w:rsidRPr="00F64AEE">
        <w:rPr>
          <w:rFonts w:cs="Arial"/>
        </w:rPr>
        <w:tab/>
        <w:t>OBJECTIVES</w:t>
      </w:r>
    </w:p>
    <w:p w14:paraId="060DE0FD" w14:textId="27A86801" w:rsidR="00A33E41" w:rsidRPr="00F64AEE" w:rsidRDefault="00A33E41" w:rsidP="009160E9">
      <w:pPr>
        <w:pStyle w:val="BodyText2"/>
        <w:rPr>
          <w:rFonts w:cs="Arial"/>
        </w:rPr>
      </w:pPr>
      <w:r w:rsidRPr="00F64AEE">
        <w:rPr>
          <w:rFonts w:cs="Arial"/>
        </w:rPr>
        <w:t>02.01</w:t>
      </w:r>
      <w:r w:rsidRPr="00F64AEE">
        <w:rPr>
          <w:rFonts w:cs="Arial"/>
        </w:rPr>
        <w:tab/>
      </w:r>
      <w:r w:rsidR="005F0333" w:rsidRPr="00F64AEE">
        <w:rPr>
          <w:rFonts w:cs="Arial"/>
          <w:color w:val="231F20"/>
        </w:rPr>
        <w:t>To</w:t>
      </w:r>
      <w:r w:rsidR="005F0333" w:rsidRPr="00F64AEE">
        <w:rPr>
          <w:rFonts w:cs="Arial"/>
          <w:color w:val="231F20"/>
          <w:spacing w:val="-7"/>
        </w:rPr>
        <w:t xml:space="preserve"> </w:t>
      </w:r>
      <w:r w:rsidR="005F0333" w:rsidRPr="00F64AEE">
        <w:rPr>
          <w:rFonts w:cs="Arial"/>
          <w:color w:val="231F20"/>
        </w:rPr>
        <w:t>provide</w:t>
      </w:r>
      <w:r w:rsidR="005F0333" w:rsidRPr="00F64AEE">
        <w:rPr>
          <w:rFonts w:cs="Arial"/>
          <w:color w:val="231F20"/>
          <w:spacing w:val="-4"/>
        </w:rPr>
        <w:t xml:space="preserve"> </w:t>
      </w:r>
      <w:r w:rsidR="005F0333" w:rsidRPr="00F64AEE">
        <w:rPr>
          <w:rFonts w:cs="Arial"/>
          <w:color w:val="231F20"/>
        </w:rPr>
        <w:t>the</w:t>
      </w:r>
      <w:r w:rsidR="005F0333" w:rsidRPr="00F64AEE">
        <w:rPr>
          <w:rFonts w:cs="Arial"/>
          <w:color w:val="231F20"/>
          <w:spacing w:val="-5"/>
        </w:rPr>
        <w:t xml:space="preserve"> </w:t>
      </w:r>
      <w:r w:rsidR="005F0333" w:rsidRPr="00F64AEE">
        <w:rPr>
          <w:rFonts w:cs="Arial"/>
          <w:color w:val="231F20"/>
        </w:rPr>
        <w:t>screening</w:t>
      </w:r>
      <w:r w:rsidR="005F0333" w:rsidRPr="00F64AEE">
        <w:rPr>
          <w:rFonts w:cs="Arial"/>
          <w:color w:val="231F20"/>
          <w:spacing w:val="-4"/>
        </w:rPr>
        <w:t xml:space="preserve"> </w:t>
      </w:r>
      <w:r w:rsidR="005F0333" w:rsidRPr="00F64AEE">
        <w:rPr>
          <w:rFonts w:cs="Arial"/>
          <w:color w:val="231F20"/>
        </w:rPr>
        <w:t>criteria</w:t>
      </w:r>
      <w:r w:rsidR="005F0333" w:rsidRPr="00F64AEE">
        <w:rPr>
          <w:rFonts w:cs="Arial"/>
          <w:color w:val="231F20"/>
          <w:spacing w:val="-5"/>
        </w:rPr>
        <w:t xml:space="preserve"> </w:t>
      </w:r>
      <w:r w:rsidR="005F0333" w:rsidRPr="00F64AEE">
        <w:rPr>
          <w:rFonts w:cs="Arial"/>
          <w:color w:val="231F20"/>
        </w:rPr>
        <w:t>for</w:t>
      </w:r>
      <w:r w:rsidR="005F0333" w:rsidRPr="00F64AEE">
        <w:rPr>
          <w:rFonts w:cs="Arial"/>
          <w:color w:val="231F20"/>
          <w:spacing w:val="-4"/>
        </w:rPr>
        <w:t xml:space="preserve"> </w:t>
      </w:r>
      <w:r w:rsidR="005F0333" w:rsidRPr="00F64AEE">
        <w:rPr>
          <w:rFonts w:cs="Arial"/>
          <w:color w:val="231F20"/>
        </w:rPr>
        <w:t>VLSSIR</w:t>
      </w:r>
      <w:r w:rsidR="005F0333" w:rsidRPr="00F64AEE">
        <w:rPr>
          <w:rFonts w:cs="Arial"/>
          <w:color w:val="231F20"/>
          <w:spacing w:val="-4"/>
        </w:rPr>
        <w:t xml:space="preserve"> </w:t>
      </w:r>
      <w:r w:rsidR="005F0333" w:rsidRPr="00F64AEE">
        <w:rPr>
          <w:rFonts w:cs="Arial"/>
          <w:color w:val="231F20"/>
          <w:spacing w:val="-2"/>
        </w:rPr>
        <w:t>applicability.</w:t>
      </w:r>
    </w:p>
    <w:p w14:paraId="1E035CCC" w14:textId="4E3CBDC3" w:rsidR="00350039" w:rsidRDefault="00BB3DF6" w:rsidP="005F0333">
      <w:pPr>
        <w:pStyle w:val="BodyText2"/>
        <w:rPr>
          <w:rFonts w:cs="Arial"/>
          <w:color w:val="231F20"/>
        </w:rPr>
      </w:pPr>
      <w:r w:rsidRPr="00F64AEE">
        <w:rPr>
          <w:rFonts w:cs="Arial"/>
        </w:rPr>
        <w:t>02.02</w:t>
      </w:r>
      <w:r w:rsidRPr="00F64AEE">
        <w:rPr>
          <w:rFonts w:cs="Arial"/>
        </w:rPr>
        <w:tab/>
      </w:r>
      <w:r w:rsidR="005F0333" w:rsidRPr="00F64AEE">
        <w:rPr>
          <w:rFonts w:cs="Arial"/>
          <w:color w:val="231F20"/>
        </w:rPr>
        <w:t>To</w:t>
      </w:r>
      <w:r w:rsidR="005F0333" w:rsidRPr="00F64AEE">
        <w:rPr>
          <w:rFonts w:cs="Arial"/>
          <w:color w:val="231F20"/>
          <w:spacing w:val="-3"/>
        </w:rPr>
        <w:t xml:space="preserve"> </w:t>
      </w:r>
      <w:r w:rsidR="005F0333" w:rsidRPr="00F64AEE">
        <w:rPr>
          <w:rFonts w:cs="Arial"/>
          <w:color w:val="231F20"/>
        </w:rPr>
        <w:t>provide</w:t>
      </w:r>
      <w:r w:rsidR="005F0333" w:rsidRPr="00F64AEE">
        <w:rPr>
          <w:rFonts w:cs="Arial"/>
          <w:color w:val="231F20"/>
          <w:spacing w:val="-3"/>
        </w:rPr>
        <w:t xml:space="preserve"> </w:t>
      </w:r>
      <w:r w:rsidR="005F0333" w:rsidRPr="00F64AEE">
        <w:rPr>
          <w:rFonts w:cs="Arial"/>
          <w:color w:val="231F20"/>
        </w:rPr>
        <w:t>guidance</w:t>
      </w:r>
      <w:r w:rsidR="005F0333" w:rsidRPr="00F64AEE">
        <w:rPr>
          <w:rFonts w:cs="Arial"/>
          <w:color w:val="231F20"/>
          <w:spacing w:val="-3"/>
        </w:rPr>
        <w:t xml:space="preserve"> </w:t>
      </w:r>
      <w:r w:rsidR="005F0333" w:rsidRPr="00F64AEE">
        <w:rPr>
          <w:rFonts w:cs="Arial"/>
          <w:color w:val="231F20"/>
        </w:rPr>
        <w:t>related</w:t>
      </w:r>
      <w:r w:rsidR="005F0333" w:rsidRPr="00F64AEE">
        <w:rPr>
          <w:rFonts w:cs="Arial"/>
          <w:color w:val="231F20"/>
          <w:spacing w:val="-3"/>
        </w:rPr>
        <w:t xml:space="preserve"> </w:t>
      </w:r>
      <w:r w:rsidR="005F0333" w:rsidRPr="00F64AEE">
        <w:rPr>
          <w:rFonts w:cs="Arial"/>
          <w:color w:val="231F20"/>
        </w:rPr>
        <w:t>to</w:t>
      </w:r>
      <w:r w:rsidR="005F0333" w:rsidRPr="00F64AEE">
        <w:rPr>
          <w:rFonts w:cs="Arial"/>
          <w:color w:val="231F20"/>
          <w:spacing w:val="-3"/>
        </w:rPr>
        <w:t xml:space="preserve"> </w:t>
      </w:r>
      <w:r w:rsidR="005F0333" w:rsidRPr="00F64AEE">
        <w:rPr>
          <w:rFonts w:cs="Arial"/>
          <w:color w:val="231F20"/>
        </w:rPr>
        <w:t>documentation</w:t>
      </w:r>
      <w:r w:rsidR="005F0333" w:rsidRPr="00F64AEE">
        <w:rPr>
          <w:rFonts w:cs="Arial"/>
          <w:color w:val="231F20"/>
          <w:spacing w:val="-3"/>
        </w:rPr>
        <w:t xml:space="preserve"> </w:t>
      </w:r>
      <w:r w:rsidR="005F0333" w:rsidRPr="00F64AEE">
        <w:rPr>
          <w:rFonts w:cs="Arial"/>
          <w:color w:val="231F20"/>
        </w:rPr>
        <w:t>of</w:t>
      </w:r>
      <w:r w:rsidR="005F0333" w:rsidRPr="00F64AEE">
        <w:rPr>
          <w:rFonts w:cs="Arial"/>
          <w:color w:val="231F20"/>
          <w:spacing w:val="-3"/>
        </w:rPr>
        <w:t xml:space="preserve"> </w:t>
      </w:r>
      <w:r w:rsidR="005F0333" w:rsidRPr="00F64AEE">
        <w:rPr>
          <w:rFonts w:cs="Arial"/>
          <w:color w:val="231F20"/>
        </w:rPr>
        <w:t>licensing</w:t>
      </w:r>
      <w:r w:rsidR="005F0333" w:rsidRPr="00F64AEE">
        <w:rPr>
          <w:rFonts w:cs="Arial"/>
          <w:color w:val="231F20"/>
          <w:spacing w:val="-3"/>
        </w:rPr>
        <w:t xml:space="preserve"> </w:t>
      </w:r>
      <w:r w:rsidR="005F0333" w:rsidRPr="00F64AEE">
        <w:rPr>
          <w:rFonts w:cs="Arial"/>
          <w:color w:val="231F20"/>
        </w:rPr>
        <w:t>basis</w:t>
      </w:r>
      <w:r w:rsidR="005F0333" w:rsidRPr="00F64AEE">
        <w:rPr>
          <w:rFonts w:cs="Arial"/>
          <w:color w:val="231F20"/>
          <w:spacing w:val="-3"/>
        </w:rPr>
        <w:t xml:space="preserve"> </w:t>
      </w:r>
      <w:r w:rsidR="005F0333" w:rsidRPr="00F64AEE">
        <w:rPr>
          <w:rFonts w:cs="Arial"/>
          <w:color w:val="231F20"/>
        </w:rPr>
        <w:t>questions</w:t>
      </w:r>
      <w:r w:rsidR="005F0333" w:rsidRPr="00F64AEE">
        <w:rPr>
          <w:rFonts w:cs="Arial"/>
          <w:color w:val="231F20"/>
          <w:spacing w:val="-3"/>
        </w:rPr>
        <w:t xml:space="preserve"> </w:t>
      </w:r>
      <w:r w:rsidR="005F0333" w:rsidRPr="00F64AEE">
        <w:rPr>
          <w:rFonts w:cs="Arial"/>
          <w:color w:val="231F20"/>
        </w:rPr>
        <w:t>that</w:t>
      </w:r>
      <w:r w:rsidR="005F0333" w:rsidRPr="00F64AEE">
        <w:rPr>
          <w:rFonts w:cs="Arial"/>
          <w:color w:val="231F20"/>
          <w:spacing w:val="-3"/>
        </w:rPr>
        <w:t xml:space="preserve"> </w:t>
      </w:r>
      <w:r w:rsidR="005F0333" w:rsidRPr="00F64AEE">
        <w:rPr>
          <w:rFonts w:cs="Arial"/>
          <w:color w:val="231F20"/>
        </w:rPr>
        <w:t>the</w:t>
      </w:r>
      <w:r w:rsidR="005F0333" w:rsidRPr="00F64AEE">
        <w:rPr>
          <w:rFonts w:cs="Arial"/>
          <w:color w:val="231F20"/>
          <w:spacing w:val="-3"/>
        </w:rPr>
        <w:t xml:space="preserve"> </w:t>
      </w:r>
      <w:r w:rsidR="005F0333" w:rsidRPr="00F64AEE">
        <w:rPr>
          <w:rFonts w:cs="Arial"/>
          <w:color w:val="231F20"/>
        </w:rPr>
        <w:t>staff has determined to discontinue inspection.</w:t>
      </w:r>
    </w:p>
    <w:p w14:paraId="020BB4E3" w14:textId="0048B5A9" w:rsidR="001763EA" w:rsidRPr="00F64AEE" w:rsidRDefault="005F0333" w:rsidP="009160E9">
      <w:pPr>
        <w:pStyle w:val="Heading1"/>
        <w:rPr>
          <w:rFonts w:cs="Arial"/>
        </w:rPr>
      </w:pPr>
      <w:r w:rsidRPr="00F64AEE">
        <w:rPr>
          <w:rFonts w:cs="Arial"/>
        </w:rPr>
        <w:t>0610G</w:t>
      </w:r>
      <w:r w:rsidR="00B12F98" w:rsidRPr="00F64AEE">
        <w:rPr>
          <w:rFonts w:cs="Arial"/>
        </w:rPr>
        <w:t>-03</w:t>
      </w:r>
      <w:r w:rsidR="00B12F98" w:rsidRPr="00F64AEE">
        <w:rPr>
          <w:rFonts w:cs="Arial"/>
        </w:rPr>
        <w:tab/>
      </w:r>
      <w:r w:rsidR="009160E9" w:rsidRPr="00F64AEE">
        <w:rPr>
          <w:rFonts w:cs="Arial"/>
        </w:rPr>
        <w:t>APPLICABILITY</w:t>
      </w:r>
    </w:p>
    <w:p w14:paraId="1627137A" w14:textId="0AB4E093" w:rsidR="00961B24" w:rsidRDefault="005F0333" w:rsidP="00961B24">
      <w:pPr>
        <w:pStyle w:val="BodyText"/>
        <w:rPr>
          <w:ins w:id="3" w:author="Author"/>
          <w:color w:val="231F20"/>
        </w:rPr>
      </w:pPr>
      <w:r w:rsidRPr="00F64AEE">
        <w:rPr>
          <w:color w:val="231F20"/>
        </w:rPr>
        <w:t>The</w:t>
      </w:r>
      <w:r w:rsidRPr="00F64AEE">
        <w:rPr>
          <w:color w:val="231F20"/>
          <w:spacing w:val="-3"/>
        </w:rPr>
        <w:t xml:space="preserve"> </w:t>
      </w:r>
      <w:r w:rsidRPr="00F64AEE">
        <w:rPr>
          <w:color w:val="231F20"/>
        </w:rPr>
        <w:t>VLSSIR</w:t>
      </w:r>
      <w:r w:rsidRPr="00F64AEE">
        <w:rPr>
          <w:color w:val="231F20"/>
          <w:spacing w:val="-3"/>
        </w:rPr>
        <w:t xml:space="preserve"> </w:t>
      </w:r>
      <w:r w:rsidRPr="00F64AEE">
        <w:rPr>
          <w:color w:val="231F20"/>
        </w:rPr>
        <w:t>process</w:t>
      </w:r>
      <w:r w:rsidRPr="00F64AEE">
        <w:rPr>
          <w:color w:val="231F20"/>
          <w:spacing w:val="-3"/>
        </w:rPr>
        <w:t xml:space="preserve"> </w:t>
      </w:r>
      <w:r w:rsidRPr="00F64AEE">
        <w:rPr>
          <w:color w:val="231F20"/>
        </w:rPr>
        <w:t>as</w:t>
      </w:r>
      <w:r w:rsidRPr="00F64AEE">
        <w:rPr>
          <w:color w:val="231F20"/>
          <w:spacing w:val="-3"/>
        </w:rPr>
        <w:t xml:space="preserve"> </w:t>
      </w:r>
      <w:r w:rsidRPr="00F64AEE">
        <w:rPr>
          <w:color w:val="231F20"/>
        </w:rPr>
        <w:t>described</w:t>
      </w:r>
      <w:r w:rsidRPr="00F64AEE">
        <w:rPr>
          <w:color w:val="231F20"/>
          <w:spacing w:val="-3"/>
        </w:rPr>
        <w:t xml:space="preserve"> </w:t>
      </w:r>
      <w:r w:rsidRPr="00F64AEE">
        <w:rPr>
          <w:color w:val="231F20"/>
        </w:rPr>
        <w:t>below</w:t>
      </w:r>
      <w:r w:rsidRPr="00F64AEE">
        <w:rPr>
          <w:color w:val="231F20"/>
          <w:spacing w:val="-3"/>
        </w:rPr>
        <w:t xml:space="preserve"> </w:t>
      </w:r>
      <w:r w:rsidRPr="00F64AEE">
        <w:rPr>
          <w:color w:val="231F20"/>
        </w:rPr>
        <w:t>is</w:t>
      </w:r>
      <w:r w:rsidRPr="00F64AEE">
        <w:rPr>
          <w:color w:val="231F20"/>
          <w:spacing w:val="-3"/>
        </w:rPr>
        <w:t xml:space="preserve"> </w:t>
      </w:r>
      <w:r w:rsidRPr="00F64AEE">
        <w:rPr>
          <w:color w:val="231F20"/>
        </w:rPr>
        <w:t>applicable</w:t>
      </w:r>
      <w:r w:rsidRPr="00F64AEE">
        <w:rPr>
          <w:color w:val="231F20"/>
          <w:spacing w:val="-3"/>
        </w:rPr>
        <w:t xml:space="preserve"> </w:t>
      </w:r>
      <w:r w:rsidRPr="00F64AEE">
        <w:rPr>
          <w:color w:val="231F20"/>
        </w:rPr>
        <w:t>to</w:t>
      </w:r>
      <w:r w:rsidRPr="00F64AEE">
        <w:rPr>
          <w:color w:val="231F20"/>
          <w:spacing w:val="-3"/>
        </w:rPr>
        <w:t xml:space="preserve"> </w:t>
      </w:r>
      <w:r w:rsidRPr="00F64AEE">
        <w:rPr>
          <w:color w:val="231F20"/>
        </w:rPr>
        <w:t xml:space="preserve">the </w:t>
      </w:r>
      <w:r w:rsidR="003F2E35" w:rsidRPr="00F64AEE">
        <w:rPr>
          <w:color w:val="231F20"/>
        </w:rPr>
        <w:t>Office of</w:t>
      </w:r>
      <w:r w:rsidRPr="00F64AEE">
        <w:rPr>
          <w:color w:val="231F20"/>
          <w:spacing w:val="-3"/>
        </w:rPr>
        <w:t xml:space="preserve"> </w:t>
      </w:r>
      <w:r w:rsidRPr="00F64AEE">
        <w:rPr>
          <w:color w:val="231F20"/>
        </w:rPr>
        <w:t>Nuclear</w:t>
      </w:r>
      <w:r w:rsidRPr="00F64AEE">
        <w:rPr>
          <w:color w:val="231F20"/>
          <w:spacing w:val="-3"/>
        </w:rPr>
        <w:t xml:space="preserve"> </w:t>
      </w:r>
      <w:r w:rsidRPr="00F64AEE">
        <w:rPr>
          <w:color w:val="231F20"/>
        </w:rPr>
        <w:t>Material</w:t>
      </w:r>
      <w:r w:rsidRPr="00F64AEE">
        <w:rPr>
          <w:color w:val="231F20"/>
          <w:spacing w:val="-3"/>
        </w:rPr>
        <w:t xml:space="preserve"> </w:t>
      </w:r>
      <w:r w:rsidRPr="00F64AEE">
        <w:rPr>
          <w:color w:val="231F20"/>
        </w:rPr>
        <w:t>Safety</w:t>
      </w:r>
      <w:r w:rsidRPr="00F64AEE">
        <w:rPr>
          <w:color w:val="231F20"/>
          <w:spacing w:val="-3"/>
        </w:rPr>
        <w:t xml:space="preserve"> </w:t>
      </w:r>
      <w:r w:rsidRPr="00F64AEE">
        <w:rPr>
          <w:color w:val="231F20"/>
        </w:rPr>
        <w:t>and Safeguards business lines.</w:t>
      </w:r>
    </w:p>
    <w:p w14:paraId="01172089" w14:textId="77777777" w:rsidR="00FD2212" w:rsidRPr="00F64AEE" w:rsidRDefault="00FD2212" w:rsidP="00FD2212">
      <w:pPr>
        <w:pStyle w:val="BodyText"/>
        <w:rPr>
          <w:ins w:id="4" w:author="Author"/>
        </w:rPr>
      </w:pPr>
      <w:ins w:id="5" w:author="Author">
        <w:r w:rsidRPr="00F64AEE">
          <w:rPr>
            <w:color w:val="231F20"/>
          </w:rPr>
          <w:t>The VLSSIR process cannot be used to disposition a known compliance issue or an issue where</w:t>
        </w:r>
        <w:r w:rsidRPr="00F64AEE">
          <w:rPr>
            <w:color w:val="231F20"/>
            <w:spacing w:val="-3"/>
          </w:rPr>
          <w:t xml:space="preserve"> </w:t>
        </w:r>
        <w:r w:rsidRPr="00F64AEE">
          <w:rPr>
            <w:color w:val="231F20"/>
          </w:rPr>
          <w:t>there</w:t>
        </w:r>
        <w:r w:rsidRPr="00F64AEE">
          <w:rPr>
            <w:color w:val="231F20"/>
            <w:spacing w:val="-3"/>
          </w:rPr>
          <w:t xml:space="preserve"> </w:t>
        </w:r>
        <w:r w:rsidRPr="00F64AEE">
          <w:rPr>
            <w:color w:val="231F20"/>
          </w:rPr>
          <w:t>is</w:t>
        </w:r>
        <w:r w:rsidRPr="00F64AEE">
          <w:rPr>
            <w:color w:val="231F20"/>
            <w:spacing w:val="-3"/>
          </w:rPr>
          <w:t xml:space="preserve"> </w:t>
        </w:r>
        <w:r w:rsidRPr="00F64AEE">
          <w:rPr>
            <w:color w:val="231F20"/>
          </w:rPr>
          <w:t>a</w:t>
        </w:r>
        <w:r w:rsidRPr="00F64AEE">
          <w:rPr>
            <w:color w:val="231F20"/>
            <w:spacing w:val="-3"/>
          </w:rPr>
          <w:t xml:space="preserve"> </w:t>
        </w:r>
        <w:r w:rsidRPr="00F64AEE">
          <w:rPr>
            <w:color w:val="231F20"/>
          </w:rPr>
          <w:t>clear</w:t>
        </w:r>
        <w:r w:rsidRPr="00F64AEE">
          <w:rPr>
            <w:color w:val="231F20"/>
            <w:spacing w:val="-3"/>
          </w:rPr>
          <w:t xml:space="preserve"> </w:t>
        </w:r>
        <w:r w:rsidRPr="00F64AEE">
          <w:rPr>
            <w:color w:val="231F20"/>
          </w:rPr>
          <w:t>indication</w:t>
        </w:r>
        <w:r w:rsidRPr="00F64AEE">
          <w:rPr>
            <w:color w:val="231F20"/>
            <w:spacing w:val="-3"/>
          </w:rPr>
          <w:t xml:space="preserve"> </w:t>
        </w:r>
        <w:r w:rsidRPr="00F64AEE">
          <w:rPr>
            <w:color w:val="231F20"/>
          </w:rPr>
          <w:t>that</w:t>
        </w:r>
        <w:r w:rsidRPr="00F64AEE">
          <w:rPr>
            <w:color w:val="231F20"/>
            <w:spacing w:val="-3"/>
          </w:rPr>
          <w:t xml:space="preserve"> </w:t>
        </w:r>
        <w:r w:rsidRPr="00F64AEE">
          <w:rPr>
            <w:color w:val="231F20"/>
          </w:rPr>
          <w:t>a</w:t>
        </w:r>
        <w:r w:rsidRPr="00F64AEE">
          <w:rPr>
            <w:color w:val="231F20"/>
            <w:spacing w:val="-3"/>
          </w:rPr>
          <w:t xml:space="preserve"> </w:t>
        </w:r>
        <w:r w:rsidRPr="00F64AEE">
          <w:rPr>
            <w:color w:val="231F20"/>
          </w:rPr>
          <w:t>non-compliance</w:t>
        </w:r>
        <w:r w:rsidRPr="00F64AEE">
          <w:rPr>
            <w:color w:val="231F20"/>
            <w:spacing w:val="-3"/>
          </w:rPr>
          <w:t xml:space="preserve"> </w:t>
        </w:r>
        <w:r w:rsidRPr="00F64AEE">
          <w:rPr>
            <w:color w:val="231F20"/>
          </w:rPr>
          <w:t>occurred,</w:t>
        </w:r>
        <w:r w:rsidRPr="00F64AEE">
          <w:rPr>
            <w:color w:val="231F20"/>
            <w:spacing w:val="-3"/>
          </w:rPr>
          <w:t xml:space="preserve"> </w:t>
        </w:r>
        <w:r w:rsidRPr="00F64AEE">
          <w:rPr>
            <w:color w:val="231F20"/>
          </w:rPr>
          <w:t>regardless</w:t>
        </w:r>
        <w:r w:rsidRPr="00F64AEE">
          <w:rPr>
            <w:color w:val="231F20"/>
            <w:spacing w:val="-3"/>
          </w:rPr>
          <w:t xml:space="preserve"> </w:t>
        </w:r>
        <w:r w:rsidRPr="00F64AEE">
          <w:rPr>
            <w:color w:val="231F20"/>
          </w:rPr>
          <w:t>of</w:t>
        </w:r>
        <w:r w:rsidRPr="00F64AEE">
          <w:rPr>
            <w:color w:val="231F20"/>
            <w:spacing w:val="-3"/>
          </w:rPr>
          <w:t xml:space="preserve"> </w:t>
        </w:r>
        <w:r w:rsidRPr="00F64AEE">
          <w:rPr>
            <w:color w:val="231F20"/>
          </w:rPr>
          <w:t>the</w:t>
        </w:r>
        <w:r w:rsidRPr="00F64AEE">
          <w:rPr>
            <w:color w:val="231F20"/>
            <w:spacing w:val="-3"/>
          </w:rPr>
          <w:t xml:space="preserve"> </w:t>
        </w:r>
        <w:r w:rsidRPr="00F64AEE">
          <w:rPr>
            <w:color w:val="231F20"/>
          </w:rPr>
          <w:t>significance.</w:t>
        </w:r>
      </w:ins>
    </w:p>
    <w:p w14:paraId="61388243" w14:textId="4782545F" w:rsidR="00EE56DD" w:rsidRPr="00F64AEE" w:rsidRDefault="00FD2212" w:rsidP="00EE56DD">
      <w:pPr>
        <w:pStyle w:val="BodyText"/>
        <w:rPr>
          <w:ins w:id="6" w:author="Author"/>
        </w:rPr>
      </w:pPr>
      <w:ins w:id="7" w:author="Author">
        <w:r>
          <w:t xml:space="preserve">Further, the </w:t>
        </w:r>
        <w:r w:rsidR="00EE56DD" w:rsidRPr="00F64AEE">
          <w:t xml:space="preserve">VLSSIR </w:t>
        </w:r>
        <w:r>
          <w:t xml:space="preserve">process </w:t>
        </w:r>
        <w:r w:rsidR="00EE56DD" w:rsidRPr="00F64AEE">
          <w:t>should not be applied to the import and export and discrimination activity areas, even when the issue is of no greater than SL</w:t>
        </w:r>
        <w:r w:rsidR="00B914DC">
          <w:noBreakHyphen/>
        </w:r>
        <w:r w:rsidR="00EE56DD" w:rsidRPr="00F64AEE">
          <w:t>IV.</w:t>
        </w:r>
      </w:ins>
    </w:p>
    <w:p w14:paraId="7422ECD6" w14:textId="230C8278" w:rsidR="00961B24" w:rsidRPr="00F64AEE" w:rsidRDefault="005F0333" w:rsidP="009160E9">
      <w:pPr>
        <w:pStyle w:val="Heading1"/>
        <w:rPr>
          <w:rFonts w:cs="Arial"/>
        </w:rPr>
      </w:pPr>
      <w:r w:rsidRPr="00F64AEE">
        <w:rPr>
          <w:rFonts w:cs="Arial"/>
        </w:rPr>
        <w:t>0610G</w:t>
      </w:r>
      <w:r w:rsidR="00575891" w:rsidRPr="00F64AEE">
        <w:rPr>
          <w:rFonts w:cs="Arial"/>
        </w:rPr>
        <w:t>-0</w:t>
      </w:r>
      <w:r w:rsidR="00E529B5" w:rsidRPr="00F64AEE">
        <w:rPr>
          <w:rFonts w:cs="Arial"/>
        </w:rPr>
        <w:t>4</w:t>
      </w:r>
      <w:r w:rsidR="00575891" w:rsidRPr="00F64AEE">
        <w:rPr>
          <w:rFonts w:cs="Arial"/>
        </w:rPr>
        <w:tab/>
      </w:r>
      <w:r w:rsidR="009160E9" w:rsidRPr="00F64AEE">
        <w:rPr>
          <w:rFonts w:cs="Arial"/>
        </w:rPr>
        <w:t>DEFINITIONS</w:t>
      </w:r>
    </w:p>
    <w:p w14:paraId="07FAD33F" w14:textId="52197657" w:rsidR="00BC7F80" w:rsidRPr="00F64AEE" w:rsidRDefault="00F05F32" w:rsidP="009A2D18">
      <w:pPr>
        <w:pStyle w:val="BodyText"/>
      </w:pPr>
      <w:r w:rsidRPr="46F93EAD">
        <w:rPr>
          <w:u w:val="single"/>
        </w:rPr>
        <w:t>VLSSIR Process</w:t>
      </w:r>
      <w:r w:rsidRPr="46F93EAD">
        <w:t xml:space="preserve">: </w:t>
      </w:r>
      <w:ins w:id="8" w:author="Author">
        <w:r w:rsidR="008118D2" w:rsidRPr="46F93EAD">
          <w:t>A process used to discontinue inspection of an issue involving ambiguity in the licensing basis, design basis, or applicability of regulatory requirements or licensee self</w:t>
        </w:r>
        <w:r w:rsidR="00D52285">
          <w:noBreakHyphen/>
        </w:r>
        <w:r w:rsidR="008118D2" w:rsidRPr="46F93EAD">
          <w:t xml:space="preserve">imposed standards in which: (1) the resolution of the issue would require considerable staff effort; and (2) the agency has chosen to not expend further effort to resolve the question </w:t>
        </w:r>
        <w:r w:rsidR="008118D2" w:rsidRPr="46F93EAD">
          <w:lastRenderedPageBreak/>
          <w:t xml:space="preserve">because the issue would be no greater than Green under the </w:t>
        </w:r>
        <w:r w:rsidR="7D86841E" w:rsidRPr="46F93EAD">
          <w:t>reactor oversight process</w:t>
        </w:r>
      </w:ins>
      <w:r w:rsidR="008118D2" w:rsidRPr="46F93EAD">
        <w:t xml:space="preserve"> or SL-IV under the traditional enforcement process, if resolved.</w:t>
      </w:r>
    </w:p>
    <w:p w14:paraId="352B20C4" w14:textId="4268644C" w:rsidR="00C04EB5" w:rsidRPr="00F64AEE" w:rsidRDefault="005F0333" w:rsidP="009A2D18">
      <w:pPr>
        <w:pStyle w:val="Heading1"/>
      </w:pPr>
      <w:r w:rsidRPr="00F64AEE">
        <w:t>0610G</w:t>
      </w:r>
      <w:r w:rsidR="00E529B5" w:rsidRPr="00F64AEE">
        <w:t>-05</w:t>
      </w:r>
      <w:r w:rsidRPr="00F64AEE">
        <w:tab/>
      </w:r>
      <w:r w:rsidR="009160E9" w:rsidRPr="00F64AEE">
        <w:t>RESPONSIBILITIES AND AUTHORITIES</w:t>
      </w:r>
    </w:p>
    <w:p w14:paraId="6C129FD6" w14:textId="0EA79B66" w:rsidR="20E72B0D" w:rsidRPr="00F64AEE" w:rsidRDefault="20E72B0D" w:rsidP="14E246EA">
      <w:pPr>
        <w:pStyle w:val="BodyText"/>
        <w:numPr>
          <w:ilvl w:val="0"/>
          <w:numId w:val="17"/>
        </w:numPr>
        <w:rPr>
          <w:rFonts w:eastAsia="Times New Roman"/>
        </w:rPr>
      </w:pPr>
      <w:r w:rsidRPr="00F64AEE">
        <w:rPr>
          <w:rFonts w:eastAsia="Calibri"/>
        </w:rPr>
        <w:t xml:space="preserve">Inspector’s supervisor may work with the inspector to determine if additional inspection to resolve the </w:t>
      </w:r>
      <w:ins w:id="9" w:author="Author">
        <w:r w:rsidR="003B1900">
          <w:rPr>
            <w:rFonts w:eastAsia="Calibri"/>
          </w:rPr>
          <w:t>open</w:t>
        </w:r>
      </w:ins>
      <w:r w:rsidRPr="00F64AEE">
        <w:rPr>
          <w:rFonts w:eastAsia="Calibri"/>
        </w:rPr>
        <w:t xml:space="preserve"> question is warranted consistent with the VLSSIR screening process.</w:t>
      </w:r>
    </w:p>
    <w:p w14:paraId="1983E015" w14:textId="218A2A81" w:rsidR="20E72B0D" w:rsidRPr="00F64AEE" w:rsidRDefault="20E72B0D" w:rsidP="14E246EA">
      <w:pPr>
        <w:pStyle w:val="BodyText"/>
        <w:numPr>
          <w:ilvl w:val="0"/>
          <w:numId w:val="17"/>
        </w:numPr>
        <w:rPr>
          <w:rFonts w:eastAsia="Times New Roman"/>
        </w:rPr>
      </w:pPr>
      <w:r w:rsidRPr="00F64AEE">
        <w:t>Inspector has</w:t>
      </w:r>
      <w:r w:rsidR="00C9480C">
        <w:t xml:space="preserve"> the</w:t>
      </w:r>
      <w:r w:rsidRPr="00F64AEE">
        <w:t xml:space="preserve"> ability to use VLSSIR process to discontinue inspection of an issue</w:t>
      </w:r>
      <w:r w:rsidR="06A0340A" w:rsidRPr="00F64AEE">
        <w:t xml:space="preserve"> </w:t>
      </w:r>
      <w:r w:rsidRPr="00F64AEE">
        <w:t xml:space="preserve">involving an </w:t>
      </w:r>
      <w:ins w:id="10" w:author="Author">
        <w:r w:rsidR="00A111D4">
          <w:t>open</w:t>
        </w:r>
      </w:ins>
      <w:r w:rsidRPr="00F64AEE">
        <w:t xml:space="preserve"> question.</w:t>
      </w:r>
    </w:p>
    <w:p w14:paraId="7BA485B9" w14:textId="77777777" w:rsidR="00BD77F2" w:rsidRPr="00F85565" w:rsidRDefault="20E72B0D" w:rsidP="14E246EA">
      <w:pPr>
        <w:pStyle w:val="BodyText"/>
        <w:numPr>
          <w:ilvl w:val="0"/>
          <w:numId w:val="17"/>
        </w:numPr>
        <w:rPr>
          <w:rFonts w:eastAsia="Times New Roman"/>
        </w:rPr>
      </w:pPr>
      <w:bookmarkStart w:id="11" w:name="_Hlk195108517"/>
      <w:r w:rsidRPr="00F64AEE">
        <w:t xml:space="preserve">The management team </w:t>
      </w:r>
      <w:bookmarkEnd w:id="11"/>
      <w:r w:rsidRPr="00F64AEE">
        <w:t>and inspection staff have a shared responsibility to continually</w:t>
      </w:r>
      <w:r w:rsidR="3DD82F28" w:rsidRPr="00F64AEE">
        <w:t xml:space="preserve"> </w:t>
      </w:r>
      <w:r w:rsidRPr="00F64AEE">
        <w:t xml:space="preserve">balance the resources applied to an inspection activity relative </w:t>
      </w:r>
      <w:r w:rsidR="2832F405" w:rsidRPr="00F64AEE">
        <w:t xml:space="preserve">to </w:t>
      </w:r>
      <w:r w:rsidRPr="00F64AEE">
        <w:t>the potential safety</w:t>
      </w:r>
      <w:r w:rsidR="08B099C0" w:rsidRPr="00F64AEE">
        <w:t xml:space="preserve"> </w:t>
      </w:r>
      <w:r w:rsidRPr="00F64AEE">
        <w:t>significance of the activity to ensure inspection resources are prioritized commensurate</w:t>
      </w:r>
      <w:r w:rsidR="4157A72C" w:rsidRPr="00F64AEE">
        <w:t xml:space="preserve"> </w:t>
      </w:r>
      <w:r w:rsidRPr="00F64AEE">
        <w:t>with the issue’s safety significance. The VLSSIR process should be considered as a tool</w:t>
      </w:r>
      <w:r w:rsidR="478479B2" w:rsidRPr="00F64AEE">
        <w:t xml:space="preserve"> </w:t>
      </w:r>
      <w:r w:rsidRPr="00F64AEE">
        <w:t>to help achieve an appropriate balance.</w:t>
      </w:r>
    </w:p>
    <w:p w14:paraId="4DA22DD2" w14:textId="10024BA5" w:rsidR="00952989" w:rsidRPr="0042344E" w:rsidRDefault="00203F4B" w:rsidP="009A2D18">
      <w:pPr>
        <w:pStyle w:val="BodyText3"/>
        <w:rPr>
          <w:rFonts w:eastAsia="Times New Roman"/>
        </w:rPr>
      </w:pPr>
      <w:r>
        <w:t>Ensure that VLSSIR is considered when appropriate and prior to expending excess resources on unresolved inspection issues involving ambiguity in the design basis, licensing basis, or applicability of regulatory requirements or licensee self-imposed standards. This includes a weekly review with division management of unresolved inspection issues for consideration of the VLSSIR process once direct inspection has concluded.</w:t>
      </w:r>
    </w:p>
    <w:p w14:paraId="0F1DF1DC" w14:textId="316FF563" w:rsidR="20E72B0D" w:rsidRPr="00F64AEE" w:rsidRDefault="006E7D40" w:rsidP="14E246EA">
      <w:pPr>
        <w:pStyle w:val="BodyText"/>
        <w:numPr>
          <w:ilvl w:val="0"/>
          <w:numId w:val="17"/>
        </w:numPr>
        <w:rPr>
          <w:rFonts w:eastAsia="Times New Roman"/>
        </w:rPr>
      </w:pPr>
      <w:r>
        <w:t xml:space="preserve">The </w:t>
      </w:r>
      <w:r w:rsidR="00212A71">
        <w:t xml:space="preserve">cognizant </w:t>
      </w:r>
      <w:ins w:id="12" w:author="Author">
        <w:r w:rsidR="7FD6CF90">
          <w:t xml:space="preserve">program </w:t>
        </w:r>
      </w:ins>
      <w:r>
        <w:t>management team should review the use of the VLSSIR process to identify areas where NRC regulations, policies, and inspection procedures can be enhanced.</w:t>
      </w:r>
    </w:p>
    <w:p w14:paraId="69E7C987" w14:textId="5D3AC0A8" w:rsidR="00E529B5" w:rsidRPr="00F64AEE" w:rsidRDefault="005F0333" w:rsidP="009160E9">
      <w:pPr>
        <w:pStyle w:val="Heading1"/>
        <w:rPr>
          <w:rFonts w:cs="Arial"/>
        </w:rPr>
      </w:pPr>
      <w:r w:rsidRPr="00F64AEE">
        <w:rPr>
          <w:rFonts w:cs="Arial"/>
        </w:rPr>
        <w:t>0610G</w:t>
      </w:r>
      <w:r w:rsidR="00E529B5" w:rsidRPr="00F64AEE">
        <w:rPr>
          <w:rFonts w:cs="Arial"/>
        </w:rPr>
        <w:t>-06</w:t>
      </w:r>
      <w:r w:rsidR="00E529B5" w:rsidRPr="00F64AEE">
        <w:rPr>
          <w:rFonts w:cs="Arial"/>
        </w:rPr>
        <w:tab/>
      </w:r>
      <w:r w:rsidR="009160E9" w:rsidRPr="00F64AEE">
        <w:rPr>
          <w:rFonts w:cs="Arial"/>
        </w:rPr>
        <w:t>REQUIREMENTS</w:t>
      </w:r>
    </w:p>
    <w:p w14:paraId="7C2B3215" w14:textId="17A943B1" w:rsidR="0012414D" w:rsidRPr="00F64AEE" w:rsidRDefault="005E593C" w:rsidP="0012414D">
      <w:pPr>
        <w:pStyle w:val="BodyText"/>
      </w:pPr>
      <w:r w:rsidRPr="00F64AEE">
        <w:rPr>
          <w:color w:val="231F20"/>
        </w:rPr>
        <w:t>There</w:t>
      </w:r>
      <w:r w:rsidRPr="00F64AEE">
        <w:rPr>
          <w:color w:val="231F20"/>
          <w:spacing w:val="-6"/>
        </w:rPr>
        <w:t xml:space="preserve"> </w:t>
      </w:r>
      <w:r w:rsidRPr="00F64AEE">
        <w:rPr>
          <w:color w:val="231F20"/>
        </w:rPr>
        <w:t>are</w:t>
      </w:r>
      <w:r w:rsidRPr="00F64AEE">
        <w:rPr>
          <w:color w:val="231F20"/>
          <w:spacing w:val="-6"/>
        </w:rPr>
        <w:t xml:space="preserve"> </w:t>
      </w:r>
      <w:r w:rsidRPr="00F64AEE">
        <w:rPr>
          <w:color w:val="231F20"/>
        </w:rPr>
        <w:t>no</w:t>
      </w:r>
      <w:r w:rsidRPr="00F64AEE">
        <w:rPr>
          <w:color w:val="231F20"/>
          <w:spacing w:val="-5"/>
        </w:rPr>
        <w:t xml:space="preserve"> </w:t>
      </w:r>
      <w:r w:rsidRPr="00F64AEE">
        <w:rPr>
          <w:color w:val="231F20"/>
        </w:rPr>
        <w:t>new</w:t>
      </w:r>
      <w:r w:rsidRPr="00F64AEE">
        <w:rPr>
          <w:color w:val="231F20"/>
          <w:spacing w:val="-6"/>
        </w:rPr>
        <w:t xml:space="preserve"> </w:t>
      </w:r>
      <w:r w:rsidRPr="00F64AEE">
        <w:rPr>
          <w:color w:val="231F20"/>
        </w:rPr>
        <w:t>requirements</w:t>
      </w:r>
      <w:r w:rsidRPr="00F64AEE">
        <w:rPr>
          <w:color w:val="231F20"/>
          <w:spacing w:val="-5"/>
        </w:rPr>
        <w:t xml:space="preserve"> </w:t>
      </w:r>
      <w:r w:rsidRPr="00F64AEE">
        <w:rPr>
          <w:color w:val="231F20"/>
        </w:rPr>
        <w:t>introduced</w:t>
      </w:r>
      <w:r w:rsidRPr="00F64AEE">
        <w:rPr>
          <w:color w:val="231F20"/>
          <w:spacing w:val="-5"/>
        </w:rPr>
        <w:t xml:space="preserve"> </w:t>
      </w:r>
      <w:r w:rsidRPr="00F64AEE">
        <w:rPr>
          <w:color w:val="231F20"/>
        </w:rPr>
        <w:t>within</w:t>
      </w:r>
      <w:r w:rsidRPr="00F64AEE">
        <w:rPr>
          <w:color w:val="231F20"/>
          <w:spacing w:val="-6"/>
        </w:rPr>
        <w:t xml:space="preserve"> </w:t>
      </w:r>
      <w:r w:rsidRPr="00F64AEE">
        <w:rPr>
          <w:color w:val="231F20"/>
        </w:rPr>
        <w:t>this</w:t>
      </w:r>
      <w:r w:rsidRPr="00F64AEE">
        <w:rPr>
          <w:color w:val="231F20"/>
          <w:spacing w:val="-4"/>
        </w:rPr>
        <w:t xml:space="preserve"> IMC.</w:t>
      </w:r>
    </w:p>
    <w:p w14:paraId="202D3B01" w14:textId="7097E11C" w:rsidR="004A50C4" w:rsidRPr="00F64AEE" w:rsidRDefault="005F0333" w:rsidP="009160E9">
      <w:pPr>
        <w:pStyle w:val="Heading1"/>
        <w:rPr>
          <w:rFonts w:cs="Arial"/>
        </w:rPr>
      </w:pPr>
      <w:r w:rsidRPr="00F64AEE">
        <w:rPr>
          <w:rFonts w:cs="Arial"/>
        </w:rPr>
        <w:t>0610G</w:t>
      </w:r>
      <w:r w:rsidR="004A50C4" w:rsidRPr="00F64AEE">
        <w:rPr>
          <w:rFonts w:cs="Arial"/>
        </w:rPr>
        <w:t>-07</w:t>
      </w:r>
      <w:r w:rsidRPr="00F64AEE">
        <w:rPr>
          <w:rFonts w:cs="Arial"/>
        </w:rPr>
        <w:tab/>
      </w:r>
      <w:r w:rsidR="009160E9" w:rsidRPr="00F64AEE">
        <w:rPr>
          <w:rFonts w:cs="Arial"/>
        </w:rPr>
        <w:t>GUIDANCE</w:t>
      </w:r>
    </w:p>
    <w:p w14:paraId="107141E5" w14:textId="35C40034" w:rsidR="723BA148" w:rsidRPr="00F64AEE" w:rsidRDefault="723BA148" w:rsidP="14E246EA">
      <w:pPr>
        <w:pStyle w:val="BodyText"/>
      </w:pPr>
      <w:r w:rsidRPr="00F64AEE">
        <w:t xml:space="preserve">In some cases, an inspector may identify an issue involving an </w:t>
      </w:r>
      <w:ins w:id="13" w:author="Author">
        <w:r w:rsidR="00ED2558" w:rsidRPr="00ED2558">
          <w:t>open question that has ambiguity in the licensing basis, design basis, or applicability of regulatory requirements</w:t>
        </w:r>
      </w:ins>
      <w:r w:rsidRPr="00F64AEE">
        <w:t xml:space="preserve">. In these cases, the inspector should consider the significance of the concern using the screening criteria provided in </w:t>
      </w:r>
      <w:r w:rsidR="003508C5">
        <w:t>F</w:t>
      </w:r>
      <w:r w:rsidRPr="00F64AEE">
        <w:t>igure 1.</w:t>
      </w:r>
    </w:p>
    <w:p w14:paraId="1AF5E517" w14:textId="2C190258" w:rsidR="0041640E" w:rsidRDefault="0041640E" w:rsidP="008565A5">
      <w:pPr>
        <w:pStyle w:val="BodyText"/>
        <w:keepNext/>
        <w:jc w:val="center"/>
      </w:pPr>
      <w:r w:rsidRPr="0041640E">
        <w:rPr>
          <w:noProof/>
        </w:rPr>
        <w:lastRenderedPageBreak/>
        <w:drawing>
          <wp:inline distT="0" distB="0" distL="0" distR="0" wp14:anchorId="567BBBF0" wp14:editId="457CCE9D">
            <wp:extent cx="5943600" cy="3476625"/>
            <wp:effectExtent l="0" t="0" r="0" b="9525"/>
            <wp:docPr id="3552287"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2287" name="Picture 1" descr="Diagram&#10;&#10;AI-generated content may be incorrect."/>
                    <pic:cNvPicPr/>
                  </pic:nvPicPr>
                  <pic:blipFill>
                    <a:blip r:embed="rId8"/>
                    <a:stretch>
                      <a:fillRect/>
                    </a:stretch>
                  </pic:blipFill>
                  <pic:spPr>
                    <a:xfrm>
                      <a:off x="0" y="0"/>
                      <a:ext cx="5943600" cy="3476625"/>
                    </a:xfrm>
                    <a:prstGeom prst="rect">
                      <a:avLst/>
                    </a:prstGeom>
                  </pic:spPr>
                </pic:pic>
              </a:graphicData>
            </a:graphic>
          </wp:inline>
        </w:drawing>
      </w:r>
    </w:p>
    <w:p w14:paraId="78502620" w14:textId="202733AB" w:rsidR="008A4608" w:rsidRDefault="005432DF" w:rsidP="005432DF">
      <w:pPr>
        <w:pStyle w:val="BodyText"/>
        <w:jc w:val="center"/>
      </w:pPr>
      <w:r>
        <w:t>Figure 1, VLSSIR Process Diagram</w:t>
      </w:r>
    </w:p>
    <w:p w14:paraId="56524EB4" w14:textId="77777777" w:rsidR="008A4608" w:rsidRDefault="008A4608" w:rsidP="14E246EA">
      <w:pPr>
        <w:pStyle w:val="BodyText"/>
      </w:pPr>
    </w:p>
    <w:p w14:paraId="0AD77A95" w14:textId="6629F963" w:rsidR="2100969C" w:rsidRPr="00F64AEE" w:rsidRDefault="2100969C" w:rsidP="14E246EA">
      <w:pPr>
        <w:pStyle w:val="BodyText"/>
      </w:pPr>
      <w:r w:rsidRPr="00F64AEE">
        <w:t>PROCESS: STEPS</w:t>
      </w:r>
      <w:r w:rsidR="00297773" w:rsidRPr="00F64AEE">
        <w:t xml:space="preserve"> – See </w:t>
      </w:r>
      <w:r w:rsidR="005432DF">
        <w:t>F</w:t>
      </w:r>
      <w:r w:rsidR="00297773" w:rsidRPr="00F64AEE">
        <w:t>igure 1</w:t>
      </w:r>
    </w:p>
    <w:p w14:paraId="28151A3D" w14:textId="1165C41B" w:rsidR="2100969C" w:rsidRPr="00F64AEE" w:rsidRDefault="2100969C" w:rsidP="14E246EA">
      <w:pPr>
        <w:pStyle w:val="BodyText"/>
      </w:pPr>
      <w:r w:rsidRPr="00F64AEE">
        <w:t>To determine whether further evaluation of an issue can be discontinued using the VLSSIR</w:t>
      </w:r>
      <w:r w:rsidR="69E3DC04" w:rsidRPr="00F64AEE">
        <w:t xml:space="preserve"> </w:t>
      </w:r>
      <w:r w:rsidRPr="00F64AEE">
        <w:t>process, the following steps should be followed:</w:t>
      </w:r>
    </w:p>
    <w:p w14:paraId="29454B3B" w14:textId="77777777" w:rsidR="00FF10F3" w:rsidRDefault="00297773" w:rsidP="00FF10F3">
      <w:pPr>
        <w:pStyle w:val="BodyText"/>
        <w:rPr>
          <w:ins w:id="14" w:author="Author"/>
        </w:rPr>
      </w:pPr>
      <w:r w:rsidRPr="00F64AEE">
        <w:t xml:space="preserve">Block </w:t>
      </w:r>
      <w:r w:rsidR="2100969C" w:rsidRPr="00F64AEE">
        <w:t xml:space="preserve">(1) </w:t>
      </w:r>
      <w:r w:rsidR="2100969C" w:rsidRPr="00F64AEE">
        <w:rPr>
          <w:u w:val="single"/>
        </w:rPr>
        <w:t>Initiate VLSSIR Evaluation Process</w:t>
      </w:r>
      <w:r w:rsidR="2100969C" w:rsidRPr="00F64AEE">
        <w:t xml:space="preserve">: </w:t>
      </w:r>
    </w:p>
    <w:p w14:paraId="2341AEB3" w14:textId="44F8F1A8" w:rsidR="00FF10F3" w:rsidRDefault="00FF10F3" w:rsidP="00FF10F3">
      <w:pPr>
        <w:pStyle w:val="BodyText"/>
        <w:rPr>
          <w:ins w:id="15" w:author="Author"/>
        </w:rPr>
      </w:pPr>
      <w:ins w:id="16" w:author="Author">
        <w:r>
          <w:t>Consideration of VLSSIR shall occur any time an issue of concern involving ambiguity in the licensing basis, design basis, or applicability of regulatory requirements or licensee self-imposed standards is not efficiently resolved and would not be more than SL-IV if resolved. Staff should also consider VLSSIR when it becomes apparent that timeliness goals may not be met for resolving issues not greater than very low safety or security significance or SL-IV. Consideration of VLSSIR should occur during an inspection as well as after, as issues that meet the criteria for VLSSIR consideration may arise during an inspection, and excessive effort could be expended during the inspection absent timely resource considerations. Inspectors shall ensure their branch chief is aware of the status of questions and issues during an inspection involving ambiguity that may not be easily resolved and consider VLSSIR when appropriate. Following the completion of pre-scheduled direct inspection effort, the dispositioning of any open inspection issues that meet the intent of VLSSIR should be evaluated with the branch chief and division management weekly to determine whether continued dispositioning, VLSSIR, or some other outcome, such as ceasing effort on the issue, is in the best interest of the Agency and the application of its resources.</w:t>
        </w:r>
      </w:ins>
    </w:p>
    <w:p w14:paraId="6D9D95A2" w14:textId="6E536A3C" w:rsidR="00A822E6" w:rsidRPr="00F64AEE" w:rsidRDefault="00FF10F3" w:rsidP="00FF10F3">
      <w:pPr>
        <w:pStyle w:val="BodyText"/>
      </w:pPr>
      <w:ins w:id="17" w:author="Author">
        <w:r>
          <w:t xml:space="preserve">The consideration of whether to use VLSSIR should include, though is not limited to, whether the issue of concern is close to being resolved, whether there is some Agency interest in </w:t>
        </w:r>
        <w:r>
          <w:lastRenderedPageBreak/>
          <w:t>continuing to pursue the issue of concern, and how Agency resources have been used to date in attempting to resolve the issue. VLSSIR is not intended to be used to disposition an issue of concern in which the NRC and licensee simply do not agree, absent some level of ambiguity in NRC’s view of the issue. It is important to listen to and consider licensee perspectives and this guidance is not intended to undermine that. When determining whether to use VLSSIR, cease further effort on the issue, or continue dispositioning based on resources expended, focus on agency resources expended seeking to understand the issue as opposed to effort expended evaluating and responding to licensee perspectives.</w:t>
        </w:r>
      </w:ins>
    </w:p>
    <w:p w14:paraId="04C90010" w14:textId="3D6CA76A" w:rsidR="2100969C" w:rsidRPr="00F64AEE" w:rsidRDefault="00297773" w:rsidP="14E246EA">
      <w:pPr>
        <w:pStyle w:val="BodyText"/>
      </w:pPr>
      <w:r w:rsidRPr="00F64AEE">
        <w:t xml:space="preserve">Block </w:t>
      </w:r>
      <w:r w:rsidR="2100969C" w:rsidRPr="00F64AEE">
        <w:t xml:space="preserve">(2) </w:t>
      </w:r>
      <w:r w:rsidR="2100969C" w:rsidRPr="00F64AEE">
        <w:rPr>
          <w:u w:val="single"/>
        </w:rPr>
        <w:t xml:space="preserve">Determine if an </w:t>
      </w:r>
      <w:ins w:id="18" w:author="Author">
        <w:r w:rsidR="00EF0F89">
          <w:rPr>
            <w:u w:val="single"/>
          </w:rPr>
          <w:t>open</w:t>
        </w:r>
      </w:ins>
      <w:r w:rsidR="2100969C" w:rsidRPr="00F64AEE">
        <w:rPr>
          <w:u w:val="single"/>
        </w:rPr>
        <w:t xml:space="preserve"> question </w:t>
      </w:r>
      <w:ins w:id="19" w:author="Author">
        <w:r w:rsidR="00EF0F89">
          <w:rPr>
            <w:u w:val="single"/>
          </w:rPr>
          <w:t xml:space="preserve">with ambiguity </w:t>
        </w:r>
      </w:ins>
      <w:r w:rsidR="2100969C" w:rsidRPr="00F64AEE">
        <w:rPr>
          <w:u w:val="single"/>
        </w:rPr>
        <w:t>exists</w:t>
      </w:r>
      <w:r w:rsidR="2100969C" w:rsidRPr="00F64AEE">
        <w:t>: Before concluding that an</w:t>
      </w:r>
      <w:r w:rsidR="7300A805" w:rsidRPr="00F64AEE">
        <w:t xml:space="preserve"> </w:t>
      </w:r>
      <w:ins w:id="20" w:author="Author">
        <w:r w:rsidR="005F762D">
          <w:t>open</w:t>
        </w:r>
      </w:ins>
      <w:r w:rsidR="2100969C" w:rsidRPr="00F64AEE">
        <w:t xml:space="preserve"> question </w:t>
      </w:r>
      <w:ins w:id="21" w:author="Author">
        <w:r w:rsidR="005F762D">
          <w:t xml:space="preserve">with ambiguity </w:t>
        </w:r>
      </w:ins>
      <w:r w:rsidR="2100969C" w:rsidRPr="00F64AEE">
        <w:t>exists, an appropriate level of inspection effort</w:t>
      </w:r>
      <w:r w:rsidR="57102340" w:rsidRPr="00F64AEE">
        <w:t xml:space="preserve"> </w:t>
      </w:r>
      <w:r w:rsidR="2100969C" w:rsidRPr="00F64AEE">
        <w:t>should be expended to resolve the issue (e.g., consideration should be given to the</w:t>
      </w:r>
      <w:r w:rsidR="5E35873D" w:rsidRPr="00F64AEE">
        <w:t xml:space="preserve"> </w:t>
      </w:r>
      <w:r w:rsidR="2100969C" w:rsidRPr="00F64AEE">
        <w:t>resources assigned for the inspection activity and the time expended on the inspection</w:t>
      </w:r>
      <w:r w:rsidR="4763E0BF" w:rsidRPr="00F64AEE">
        <w:t xml:space="preserve"> </w:t>
      </w:r>
      <w:r w:rsidR="2100969C" w:rsidRPr="00F64AEE">
        <w:t xml:space="preserve">to exercise due diligence in attempting to resolve the issue). </w:t>
      </w:r>
      <w:ins w:id="22" w:author="Author">
        <w:r w:rsidR="00D94AC4" w:rsidRPr="00D94AC4">
          <w:t>However, there is no specific predetermined level of effort that must be expended before considering use of VLSSIR.</w:t>
        </w:r>
        <w:r w:rsidR="00D94AC4">
          <w:t xml:space="preserve"> </w:t>
        </w:r>
      </w:ins>
      <w:r w:rsidR="2100969C" w:rsidRPr="00F64AEE">
        <w:t>If an inspector is unsure of</w:t>
      </w:r>
      <w:r w:rsidR="5354E831" w:rsidRPr="00F64AEE">
        <w:t xml:space="preserve"> </w:t>
      </w:r>
      <w:r w:rsidR="2100969C" w:rsidRPr="00F64AEE">
        <w:t>the appropriate level of effort to expend in attempting to resolve the licensing basis</w:t>
      </w:r>
      <w:r w:rsidR="02205D43" w:rsidRPr="00F64AEE">
        <w:t xml:space="preserve"> </w:t>
      </w:r>
      <w:r w:rsidR="2100969C" w:rsidRPr="00F64AEE">
        <w:t xml:space="preserve">question, they should consult with </w:t>
      </w:r>
      <w:ins w:id="23" w:author="Author">
        <w:r w:rsidR="00E27E68">
          <w:t>their direct supervisor</w:t>
        </w:r>
      </w:ins>
      <w:r w:rsidR="2100969C" w:rsidRPr="00F64AEE">
        <w:t>. Together they should weigh the issue</w:t>
      </w:r>
      <w:r w:rsidR="251808A7" w:rsidRPr="00F64AEE">
        <w:t xml:space="preserve"> </w:t>
      </w:r>
      <w:r w:rsidR="2100969C" w:rsidRPr="00F64AEE">
        <w:t>characterization, available licensing basis information, and risk insights to determine if</w:t>
      </w:r>
      <w:r w:rsidR="13AE356D" w:rsidRPr="00F64AEE">
        <w:t xml:space="preserve"> </w:t>
      </w:r>
      <w:r w:rsidR="2100969C" w:rsidRPr="00F64AEE">
        <w:t xml:space="preserve">additional inspection and evaluation to resolve the </w:t>
      </w:r>
      <w:ins w:id="24" w:author="Author">
        <w:r w:rsidR="00C574EE">
          <w:t>issue of concern</w:t>
        </w:r>
      </w:ins>
      <w:r w:rsidR="2100969C" w:rsidRPr="00F64AEE">
        <w:t xml:space="preserve"> is</w:t>
      </w:r>
      <w:r w:rsidR="148D4249" w:rsidRPr="00F64AEE">
        <w:t xml:space="preserve"> </w:t>
      </w:r>
      <w:r w:rsidR="2100969C" w:rsidRPr="00F64AEE">
        <w:t>warranted. In addition, the inspector should consider any licensee provided supporting</w:t>
      </w:r>
      <w:r w:rsidR="02678D24" w:rsidRPr="00F64AEE">
        <w:t xml:space="preserve"> </w:t>
      </w:r>
      <w:r w:rsidR="2100969C" w:rsidRPr="00F64AEE">
        <w:t xml:space="preserve">information related to the issue of concern and the associated regulatory basis. </w:t>
      </w:r>
      <w:ins w:id="25" w:author="Author">
        <w:r w:rsidR="005E28AF">
          <w:t xml:space="preserve">Additional information on the </w:t>
        </w:r>
        <w:r w:rsidR="00054AB4">
          <w:t>regulatory basis may be found in Statements of Consideration, searches for similar violations</w:t>
        </w:r>
        <w:r w:rsidR="00660EF3">
          <w:t xml:space="preserve"> as precedent, the safety evaluation report, interim staff guidance, enforcement guidance memorand</w:t>
        </w:r>
        <w:r w:rsidR="0002520A">
          <w:t xml:space="preserve">a, etc. </w:t>
        </w:r>
      </w:ins>
      <w:r w:rsidR="2100969C" w:rsidRPr="00F64AEE">
        <w:t>If, after</w:t>
      </w:r>
      <w:r w:rsidR="10670D74" w:rsidRPr="00F64AEE">
        <w:t xml:space="preserve"> </w:t>
      </w:r>
      <w:r w:rsidR="2100969C" w:rsidRPr="00F64AEE">
        <w:t xml:space="preserve">expending a reasonable inspection effort, it is determined that an </w:t>
      </w:r>
      <w:ins w:id="26" w:author="Author">
        <w:r w:rsidR="00CB4EFA">
          <w:t xml:space="preserve">open question with ambiguity </w:t>
        </w:r>
        <w:r w:rsidR="00093609" w:rsidRPr="00093609">
          <w:t>in the licensing basis, design basis, or applicability of regulatory requirements</w:t>
        </w:r>
        <w:r w:rsidR="00093609" w:rsidRPr="00093609" w:rsidDel="00CB4EFA">
          <w:t xml:space="preserve"> </w:t>
        </w:r>
      </w:ins>
      <w:r w:rsidR="2100969C" w:rsidRPr="00F64AEE">
        <w:t xml:space="preserve">exists, the safety significance of the issue is evaluated under </w:t>
      </w:r>
      <w:r w:rsidR="0015469B">
        <w:t>Block (</w:t>
      </w:r>
      <w:r w:rsidR="2100969C" w:rsidRPr="00F64AEE">
        <w:t>4).</w:t>
      </w:r>
      <w:r w:rsidR="5FD5B380" w:rsidRPr="00F64AEE">
        <w:t xml:space="preserve"> </w:t>
      </w:r>
      <w:r w:rsidR="2100969C" w:rsidRPr="00F64AEE">
        <w:t>Issues where the licensing basis question is clear should be dispositioned outside the</w:t>
      </w:r>
      <w:r w:rsidR="345BC2D4" w:rsidRPr="00F64AEE">
        <w:t xml:space="preserve"> </w:t>
      </w:r>
      <w:r w:rsidR="2100969C" w:rsidRPr="00F64AEE">
        <w:t xml:space="preserve">VLSSIR process (see </w:t>
      </w:r>
      <w:r w:rsidR="0015469B">
        <w:t>Block (</w:t>
      </w:r>
      <w:r w:rsidR="2100969C" w:rsidRPr="00F64AEE">
        <w:t>3)). For issues where there is a clear indication that a noncompliance</w:t>
      </w:r>
      <w:r w:rsidR="1CCB016E" w:rsidRPr="00F64AEE">
        <w:t xml:space="preserve"> </w:t>
      </w:r>
      <w:r w:rsidR="2100969C" w:rsidRPr="00F64AEE">
        <w:t>occurred but certain details concerning the issue have not been finalized</w:t>
      </w:r>
      <w:r w:rsidR="5509503B" w:rsidRPr="00F64AEE">
        <w:t xml:space="preserve"> </w:t>
      </w:r>
      <w:r w:rsidR="2100969C" w:rsidRPr="00F64AEE">
        <w:t>(e.g., specific date, time, location), use of the VLSSIR process is not appropriate. In this</w:t>
      </w:r>
      <w:r w:rsidR="0F87805A" w:rsidRPr="00F64AEE">
        <w:t xml:space="preserve"> </w:t>
      </w:r>
      <w:r w:rsidR="2100969C" w:rsidRPr="00F64AEE">
        <w:t>case, the inspector should evaluate if additional inspection is warranted using normal</w:t>
      </w:r>
      <w:r w:rsidR="4ACB98F0" w:rsidRPr="00F64AEE">
        <w:t xml:space="preserve"> </w:t>
      </w:r>
      <w:r w:rsidR="2100969C" w:rsidRPr="00F64AEE">
        <w:t>inspection guidance to disposition any compliance issue using the NRC Enforcement</w:t>
      </w:r>
      <w:r w:rsidR="226D66DD" w:rsidRPr="00F64AEE">
        <w:t xml:space="preserve"> </w:t>
      </w:r>
      <w:r w:rsidR="2100969C" w:rsidRPr="00F64AEE">
        <w:t>Policy.</w:t>
      </w:r>
    </w:p>
    <w:p w14:paraId="6AE17FD6" w14:textId="2B47912C" w:rsidR="2100969C" w:rsidRPr="00F64AEE" w:rsidRDefault="00297773" w:rsidP="14E246EA">
      <w:pPr>
        <w:pStyle w:val="BodyText"/>
      </w:pPr>
      <w:r w:rsidRPr="00F64AEE">
        <w:t xml:space="preserve">Block </w:t>
      </w:r>
      <w:r w:rsidR="2100969C" w:rsidRPr="00F64AEE">
        <w:t xml:space="preserve">(3) </w:t>
      </w:r>
      <w:r w:rsidR="2100969C" w:rsidRPr="00F64AEE">
        <w:rPr>
          <w:u w:val="single"/>
        </w:rPr>
        <w:t xml:space="preserve">Exit the VLSSIR process if there is not an </w:t>
      </w:r>
      <w:ins w:id="27" w:author="Author">
        <w:r w:rsidR="00A92BEF">
          <w:rPr>
            <w:u w:val="single"/>
          </w:rPr>
          <w:t>open</w:t>
        </w:r>
      </w:ins>
      <w:r w:rsidR="2100969C" w:rsidRPr="00F64AEE">
        <w:rPr>
          <w:u w:val="single"/>
        </w:rPr>
        <w:t xml:space="preserve"> question</w:t>
      </w:r>
      <w:ins w:id="28" w:author="Author">
        <w:r w:rsidR="00A92BEF">
          <w:rPr>
            <w:u w:val="single"/>
          </w:rPr>
          <w:t xml:space="preserve"> with ambiguity</w:t>
        </w:r>
      </w:ins>
      <w:r w:rsidR="2100969C" w:rsidRPr="00F64AEE">
        <w:t>: If the</w:t>
      </w:r>
      <w:r w:rsidR="750561CD" w:rsidRPr="00F64AEE">
        <w:t xml:space="preserve"> </w:t>
      </w:r>
      <w:r w:rsidR="2100969C" w:rsidRPr="00F64AEE">
        <w:t>licensing basis question is resolved (either by determining that a violation exists, that</w:t>
      </w:r>
      <w:r w:rsidR="520A6151" w:rsidRPr="00F64AEE">
        <w:t xml:space="preserve"> </w:t>
      </w:r>
      <w:r w:rsidR="2100969C" w:rsidRPr="00F64AEE">
        <w:t>there is clear indication that a non-compliance occurred, or that the issue is not</w:t>
      </w:r>
      <w:r w:rsidR="6F7BE95B" w:rsidRPr="00F64AEE">
        <w:t xml:space="preserve"> </w:t>
      </w:r>
      <w:r w:rsidR="2100969C" w:rsidRPr="00F64AEE">
        <w:t>associated with a</w:t>
      </w:r>
      <w:r w:rsidR="00C43108">
        <w:t>n</w:t>
      </w:r>
      <w:r w:rsidR="2100969C" w:rsidRPr="00F64AEE">
        <w:t xml:space="preserve"> </w:t>
      </w:r>
      <w:ins w:id="29" w:author="Author">
        <w:r w:rsidR="00A92BEF">
          <w:t xml:space="preserve">applicability of </w:t>
        </w:r>
      </w:ins>
      <w:r w:rsidR="2100969C" w:rsidRPr="00F64AEE">
        <w:t>regulatory requirement</w:t>
      </w:r>
      <w:ins w:id="30" w:author="Author">
        <w:r w:rsidR="00E26AD0">
          <w:t>s</w:t>
        </w:r>
      </w:ins>
      <w:r w:rsidR="2100969C" w:rsidRPr="00F64AEE">
        <w:t>), the inspector should exit the VLSSIR process</w:t>
      </w:r>
      <w:r w:rsidR="0C9429C1" w:rsidRPr="00F64AEE">
        <w:t xml:space="preserve"> </w:t>
      </w:r>
      <w:r w:rsidR="2100969C" w:rsidRPr="00F64AEE">
        <w:t>and appropriately disposition the issue. Compliance issues shall be dispositioned</w:t>
      </w:r>
      <w:r w:rsidR="39B28F0D" w:rsidRPr="00F64AEE">
        <w:t xml:space="preserve"> </w:t>
      </w:r>
      <w:r w:rsidR="2100969C" w:rsidRPr="00F64AEE">
        <w:t>consistent with the NRC Enforcement Policy.</w:t>
      </w:r>
    </w:p>
    <w:p w14:paraId="19C7AA18" w14:textId="4006F35C" w:rsidR="2100969C" w:rsidRPr="00F64AEE" w:rsidRDefault="00297773" w:rsidP="14E246EA">
      <w:pPr>
        <w:pStyle w:val="BodyText"/>
      </w:pPr>
      <w:r w:rsidRPr="00F64AEE">
        <w:t xml:space="preserve">Block </w:t>
      </w:r>
      <w:r w:rsidR="2100969C" w:rsidRPr="00F64AEE">
        <w:t xml:space="preserve">(4) </w:t>
      </w:r>
      <w:r w:rsidR="2100969C" w:rsidRPr="00F64AEE">
        <w:rPr>
          <w:u w:val="single"/>
        </w:rPr>
        <w:t>Determine if the issue is greater than SL IV</w:t>
      </w:r>
      <w:r w:rsidR="2100969C" w:rsidRPr="00F64AEE">
        <w:t>: The issue of concern should be of no</w:t>
      </w:r>
      <w:r w:rsidR="6EE1B3FC" w:rsidRPr="00F64AEE">
        <w:t xml:space="preserve"> </w:t>
      </w:r>
      <w:r w:rsidR="2100969C" w:rsidRPr="00F64AEE">
        <w:t>greater than SL IV to use the VLSSIR process. In analyzing whether an issue falls within</w:t>
      </w:r>
      <w:r w:rsidR="31A427B3" w:rsidRPr="00F64AEE">
        <w:t xml:space="preserve"> </w:t>
      </w:r>
      <w:r w:rsidR="2100969C" w:rsidRPr="00F64AEE">
        <w:t>this threshold, the inspector should consider whether the issue, if it were determined to</w:t>
      </w:r>
      <w:r w:rsidR="02F0C25D" w:rsidRPr="00F64AEE">
        <w:t xml:space="preserve"> </w:t>
      </w:r>
      <w:r w:rsidR="2100969C" w:rsidRPr="00F64AEE">
        <w:t>be a compliance issue, would not have the potential to be of greater severity than SL IV</w:t>
      </w:r>
      <w:r w:rsidR="7E1F0173" w:rsidRPr="00F64AEE">
        <w:t xml:space="preserve"> </w:t>
      </w:r>
      <w:r w:rsidR="2100969C" w:rsidRPr="00F64AEE">
        <w:t xml:space="preserve">violation examples as described in the NRC Enforcement Policy </w:t>
      </w:r>
      <w:ins w:id="31" w:author="Author">
        <w:r w:rsidR="00006745">
          <w:t>a</w:t>
        </w:r>
        <w:r w:rsidR="00BD2AE0">
          <w:t>s applicable</w:t>
        </w:r>
      </w:ins>
      <w:r w:rsidR="2100969C" w:rsidRPr="00F64AEE">
        <w:t xml:space="preserve">. Staff should consult with </w:t>
      </w:r>
      <w:ins w:id="32" w:author="Author">
        <w:r w:rsidR="00355215">
          <w:t xml:space="preserve">their </w:t>
        </w:r>
        <w:r w:rsidR="006911AE">
          <w:t>direct supervisor</w:t>
        </w:r>
      </w:ins>
      <w:r w:rsidR="2100969C" w:rsidRPr="00F64AEE">
        <w:t xml:space="preserve"> in determining whether it may be</w:t>
      </w:r>
      <w:r w:rsidR="682A9C8C" w:rsidRPr="00F64AEE">
        <w:t xml:space="preserve"> </w:t>
      </w:r>
      <w:r w:rsidR="2100969C" w:rsidRPr="00F64AEE">
        <w:t>appropriate to continue to expend efforts to resolve an issue that otherwise satisfies the</w:t>
      </w:r>
      <w:r w:rsidR="64DFB73C" w:rsidRPr="00F64AEE">
        <w:t xml:space="preserve"> </w:t>
      </w:r>
      <w:r w:rsidR="2100969C" w:rsidRPr="00F64AEE">
        <w:t>VLSSIR screening criteria based on the unique circumstances of the issue.</w:t>
      </w:r>
    </w:p>
    <w:p w14:paraId="36DE91B8" w14:textId="4D5636F7" w:rsidR="2100969C" w:rsidRPr="00F64AEE" w:rsidRDefault="00297773" w:rsidP="14E246EA">
      <w:pPr>
        <w:pStyle w:val="BodyText"/>
      </w:pPr>
      <w:r w:rsidRPr="00F64AEE">
        <w:t xml:space="preserve">Block </w:t>
      </w:r>
      <w:r w:rsidR="2100969C" w:rsidRPr="00F64AEE">
        <w:t xml:space="preserve">(5) </w:t>
      </w:r>
      <w:r w:rsidR="2100969C" w:rsidRPr="00F64AEE">
        <w:rPr>
          <w:u w:val="single"/>
        </w:rPr>
        <w:t>Exit the VLSSIR process if the issue is greater than SL IV</w:t>
      </w:r>
      <w:r w:rsidR="2100969C" w:rsidRPr="00F64AEE">
        <w:t>: If safety significance of the</w:t>
      </w:r>
      <w:r w:rsidR="07650F99" w:rsidRPr="00F64AEE">
        <w:t xml:space="preserve"> </w:t>
      </w:r>
      <w:ins w:id="33" w:author="Author">
        <w:r w:rsidR="00851EEB">
          <w:t>open</w:t>
        </w:r>
      </w:ins>
      <w:r w:rsidR="2100969C" w:rsidRPr="00F64AEE">
        <w:t xml:space="preserve"> question </w:t>
      </w:r>
      <w:ins w:id="34" w:author="Author">
        <w:r w:rsidR="00E75A9B">
          <w:t>would be</w:t>
        </w:r>
      </w:ins>
      <w:r w:rsidR="2100969C" w:rsidRPr="00F64AEE">
        <w:t xml:space="preserve"> greater than SL IV,</w:t>
      </w:r>
      <w:ins w:id="35" w:author="Author">
        <w:r w:rsidR="00EE3754">
          <w:t xml:space="preserve"> if resolved,</w:t>
        </w:r>
      </w:ins>
      <w:r w:rsidR="2100969C" w:rsidRPr="00F64AEE">
        <w:t xml:space="preserve"> the VLSSIR process </w:t>
      </w:r>
      <w:r w:rsidR="009B758A" w:rsidRPr="00F64AEE">
        <w:t>cannot be</w:t>
      </w:r>
      <w:r w:rsidR="2100969C" w:rsidRPr="00F64AEE">
        <w:t xml:space="preserve"> used. </w:t>
      </w:r>
      <w:r w:rsidR="2100969C" w:rsidRPr="00F64AEE">
        <w:lastRenderedPageBreak/>
        <w:t>Consideration should be given to use of the Unresolved Item (URI) and/or</w:t>
      </w:r>
      <w:r w:rsidR="401D836D" w:rsidRPr="00F64AEE">
        <w:t xml:space="preserve"> </w:t>
      </w:r>
      <w:r w:rsidR="2100969C" w:rsidRPr="00F64AEE">
        <w:t>Technical Assistance Request (TAR) processes to resolve the licensing basis question.</w:t>
      </w:r>
    </w:p>
    <w:p w14:paraId="299C150D" w14:textId="6234E1E8" w:rsidR="2100969C" w:rsidRDefault="00297773" w:rsidP="14E246EA">
      <w:pPr>
        <w:pStyle w:val="BodyText"/>
      </w:pPr>
      <w:r w:rsidRPr="00F64AEE">
        <w:t xml:space="preserve">Block </w:t>
      </w:r>
      <w:r w:rsidR="2100969C" w:rsidRPr="00F64AEE">
        <w:t xml:space="preserve">(6) </w:t>
      </w:r>
      <w:r w:rsidR="2100969C" w:rsidRPr="00F64AEE">
        <w:rPr>
          <w:u w:val="single"/>
        </w:rPr>
        <w:t xml:space="preserve">Determine if considerable effort is required to resolve </w:t>
      </w:r>
      <w:ins w:id="36" w:author="Author">
        <w:r w:rsidR="004650D6">
          <w:rPr>
            <w:u w:val="single"/>
          </w:rPr>
          <w:t>issue</w:t>
        </w:r>
      </w:ins>
      <w:r w:rsidR="2100969C" w:rsidRPr="00F64AEE">
        <w:t>: The</w:t>
      </w:r>
      <w:r w:rsidR="0B88D3E2" w:rsidRPr="00F64AEE">
        <w:t xml:space="preserve"> </w:t>
      </w:r>
      <w:r w:rsidR="2100969C" w:rsidRPr="00F64AEE">
        <w:t>objective of this step is to assess the effort required to resolve an issue that is no greater</w:t>
      </w:r>
      <w:r w:rsidR="2E69BFF4" w:rsidRPr="00F64AEE">
        <w:t xml:space="preserve"> </w:t>
      </w:r>
      <w:r w:rsidR="2100969C" w:rsidRPr="00F64AEE">
        <w:t>than SL IV, and whether resolution of the issue would effectively and efficiently serve the</w:t>
      </w:r>
      <w:r w:rsidR="0C9A23FF" w:rsidRPr="00F64AEE">
        <w:t xml:space="preserve"> </w:t>
      </w:r>
      <w:r w:rsidR="2100969C" w:rsidRPr="00F64AEE">
        <w:t>agency’s mission. When assessing this criterion, consideration should be given to the</w:t>
      </w:r>
      <w:r w:rsidR="6EEF2161" w:rsidRPr="00F64AEE">
        <w:t xml:space="preserve"> </w:t>
      </w:r>
      <w:r w:rsidR="2100969C" w:rsidRPr="00F64AEE">
        <w:t>time already expended on the inspection, the estimated effort and resources needed to</w:t>
      </w:r>
      <w:r w:rsidR="5E27DC7A" w:rsidRPr="00F64AEE">
        <w:t xml:space="preserve"> </w:t>
      </w:r>
      <w:r w:rsidR="2100969C" w:rsidRPr="00F64AEE">
        <w:t>resolve the licensing basis question, and the uncertainties associated with the issue. In</w:t>
      </w:r>
      <w:r w:rsidR="58D19C7A" w:rsidRPr="00F64AEE">
        <w:t xml:space="preserve"> </w:t>
      </w:r>
      <w:r w:rsidR="2100969C" w:rsidRPr="00F64AEE">
        <w:t>assessing if the additional resources needed to resolve the issue would be</w:t>
      </w:r>
      <w:r w:rsidR="46961E9E" w:rsidRPr="00F64AEE">
        <w:t xml:space="preserve"> </w:t>
      </w:r>
      <w:r w:rsidR="2100969C" w:rsidRPr="00F64AEE">
        <w:t>“considerable</w:t>
      </w:r>
      <w:r w:rsidR="00CB44C2">
        <w:t>,</w:t>
      </w:r>
      <w:r w:rsidR="2100969C" w:rsidRPr="00F64AEE">
        <w:t xml:space="preserve">” the inspector should consult with </w:t>
      </w:r>
      <w:ins w:id="37" w:author="Author">
        <w:r w:rsidR="00355215">
          <w:t>their direct supervisor</w:t>
        </w:r>
      </w:ins>
      <w:r w:rsidR="2100969C" w:rsidRPr="00F64AEE">
        <w:t>. Together they should</w:t>
      </w:r>
      <w:r w:rsidR="5D9B0399" w:rsidRPr="00F64AEE">
        <w:t xml:space="preserve"> </w:t>
      </w:r>
      <w:r w:rsidR="2100969C" w:rsidRPr="00F64AEE">
        <w:t>weigh the issue characterization to determine if resolution of an issue that is not greater</w:t>
      </w:r>
      <w:r w:rsidR="0111D5A5" w:rsidRPr="00F64AEE">
        <w:t xml:space="preserve"> </w:t>
      </w:r>
      <w:r w:rsidR="2100969C" w:rsidRPr="00F64AEE">
        <w:t>than SL IV is an effective and efficient use of agency resources.</w:t>
      </w:r>
    </w:p>
    <w:p w14:paraId="601E5B5A" w14:textId="2436D087" w:rsidR="00EF5A41" w:rsidRPr="00F85565" w:rsidRDefault="00EF5A41" w:rsidP="00F85565">
      <w:pPr>
        <w:pStyle w:val="BodyText"/>
        <w:spacing w:line="259" w:lineRule="auto"/>
        <w:rPr>
          <w:ins w:id="38" w:author="Author"/>
        </w:rPr>
      </w:pPr>
      <w:r>
        <w:t xml:space="preserve">A predetermined level of effort need not be expended prior to consideration of VLSSIR and a recommendation to use VLSSIR may be made both sooner and at a lower level than specified. The weekly review of open inspection issues should be seen as a backstop to ensure excessive effort is not spent before an informed decision on resource application is made. </w:t>
      </w:r>
      <w:ins w:id="39" w:author="Author">
        <w:r w:rsidR="4F9361E5" w:rsidRPr="00F85565">
          <w:t>A</w:t>
        </w:r>
        <w:r w:rsidRPr="00764CBC">
          <w:t xml:space="preserve"> backstop 16</w:t>
        </w:r>
        <w:r w:rsidR="008335E2">
          <w:noBreakHyphen/>
        </w:r>
        <w:r w:rsidRPr="00764CBC">
          <w:t xml:space="preserve">hour threshold for branch chief or division director engagement is established, </w:t>
        </w:r>
        <w:r w:rsidR="003D75D9" w:rsidRPr="00764CBC">
          <w:t>including</w:t>
        </w:r>
        <w:r w:rsidRPr="00764CBC">
          <w:t xml:space="preserve"> headquarters support of inspection questions. Some </w:t>
        </w:r>
      </w:ins>
      <w:r w:rsidR="00764CBC" w:rsidRPr="00764CBC">
        <w:t>inspections</w:t>
      </w:r>
      <w:ins w:id="40" w:author="Author">
        <w:r w:rsidRPr="00764CBC">
          <w:t xml:space="preserve"> are </w:t>
        </w:r>
        <w:r w:rsidR="58271683" w:rsidRPr="00F85565">
          <w:t xml:space="preserve">allocated </w:t>
        </w:r>
      </w:ins>
      <w:r w:rsidRPr="00764CBC">
        <w:t xml:space="preserve">a small level of effort, on the order of 1 or 2 hours of direct inspection. For small samples like </w:t>
      </w:r>
      <w:r w:rsidR="00764CBC" w:rsidRPr="00764CBC">
        <w:t>this, the</w:t>
      </w:r>
      <w:ins w:id="41" w:author="Author">
        <w:r w:rsidR="50980217" w:rsidRPr="00764CBC">
          <w:t xml:space="preserve"> threshold in the respective inspection programs and the weekly review may be seen as disproportionate to the level of inspection effort, and it may be more appropriate for VLSSIR consideration sooner</w:t>
        </w:r>
        <w:r w:rsidR="00F85565">
          <w:t>.</w:t>
        </w:r>
      </w:ins>
    </w:p>
    <w:p w14:paraId="48D795EF" w14:textId="657897E9" w:rsidR="2100969C" w:rsidRPr="00F64AEE" w:rsidRDefault="00297773" w:rsidP="14E246EA">
      <w:pPr>
        <w:pStyle w:val="BodyText"/>
      </w:pPr>
      <w:r w:rsidRPr="00F64AEE">
        <w:t xml:space="preserve">Block </w:t>
      </w:r>
      <w:r w:rsidR="2100969C" w:rsidRPr="00F64AEE">
        <w:t xml:space="preserve">(7) </w:t>
      </w:r>
      <w:r w:rsidR="2100969C" w:rsidRPr="00F64AEE">
        <w:rPr>
          <w:u w:val="single"/>
        </w:rPr>
        <w:t>Exit the VLSSIR process if considerable effort is not needed to resolve the issue</w:t>
      </w:r>
      <w:r w:rsidR="2100969C" w:rsidRPr="00F64AEE">
        <w:t>: In this</w:t>
      </w:r>
      <w:r w:rsidR="1A052D33" w:rsidRPr="00F64AEE">
        <w:t xml:space="preserve"> </w:t>
      </w:r>
      <w:r w:rsidR="2100969C" w:rsidRPr="00F64AEE">
        <w:t>case, the inspector should continue the inspection to resolve the issue. If a reasonable</w:t>
      </w:r>
      <w:r w:rsidR="24B29CA7" w:rsidRPr="00F64AEE">
        <w:t xml:space="preserve"> </w:t>
      </w:r>
      <w:r w:rsidR="2100969C" w:rsidRPr="00F64AEE">
        <w:t>amount of additional inspection effort does not resolve the issue, the level of effort</w:t>
      </w:r>
      <w:r w:rsidR="19AE24CF" w:rsidRPr="00F64AEE">
        <w:t xml:space="preserve"> </w:t>
      </w:r>
      <w:r w:rsidR="2100969C" w:rsidRPr="00F64AEE">
        <w:t xml:space="preserve">needed to resolve the issue can be reassessed and </w:t>
      </w:r>
      <w:r w:rsidR="0015469B">
        <w:t>Block (</w:t>
      </w:r>
      <w:r w:rsidR="2100969C" w:rsidRPr="00F64AEE">
        <w:t>6) revisited.</w:t>
      </w:r>
    </w:p>
    <w:p w14:paraId="3D81208A" w14:textId="5340FE0E" w:rsidR="2100969C" w:rsidRPr="00F64AEE" w:rsidRDefault="00297773" w:rsidP="14E246EA">
      <w:pPr>
        <w:pStyle w:val="BodyText"/>
      </w:pPr>
      <w:r w:rsidRPr="00F64AEE">
        <w:t xml:space="preserve">Block </w:t>
      </w:r>
      <w:r w:rsidR="2100969C" w:rsidRPr="00F64AEE">
        <w:t xml:space="preserve">(8) </w:t>
      </w:r>
      <w:r w:rsidR="2100969C" w:rsidRPr="00F64AEE">
        <w:rPr>
          <w:u w:val="single"/>
        </w:rPr>
        <w:t>Discontinue inspection and evaluation of the issue using the VLSSIR process and</w:t>
      </w:r>
      <w:r w:rsidR="24834A3C" w:rsidRPr="00F64AEE">
        <w:rPr>
          <w:u w:val="single"/>
        </w:rPr>
        <w:t xml:space="preserve"> </w:t>
      </w:r>
      <w:r w:rsidR="2100969C" w:rsidRPr="00F64AEE">
        <w:rPr>
          <w:u w:val="single"/>
        </w:rPr>
        <w:t>document appropriately</w:t>
      </w:r>
      <w:r w:rsidR="2100969C" w:rsidRPr="00F64AEE">
        <w:t>: If the staff determines that the issue is appropriate for the</w:t>
      </w:r>
      <w:r w:rsidR="22787B0E" w:rsidRPr="00F64AEE">
        <w:t xml:space="preserve"> </w:t>
      </w:r>
      <w:r w:rsidR="2100969C" w:rsidRPr="00F64AEE">
        <w:t>VLSSIR process and meets the screening process, inspection effort on the issue can be</w:t>
      </w:r>
      <w:r w:rsidR="2FFE214F" w:rsidRPr="00F64AEE">
        <w:t xml:space="preserve"> </w:t>
      </w:r>
      <w:r w:rsidR="2100969C" w:rsidRPr="00F64AEE">
        <w:t>discontinued. When the VLSSIR process is used to terminate further inspection on an</w:t>
      </w:r>
      <w:r w:rsidR="38FD71DA" w:rsidRPr="00F64AEE">
        <w:t xml:space="preserve"> </w:t>
      </w:r>
      <w:ins w:id="42" w:author="Author">
        <w:r w:rsidR="00CE572A">
          <w:t xml:space="preserve">open </w:t>
        </w:r>
      </w:ins>
      <w:r w:rsidR="2100969C" w:rsidRPr="00F64AEE">
        <w:t>question</w:t>
      </w:r>
      <w:ins w:id="43" w:author="Author">
        <w:r w:rsidR="00146346" w:rsidRPr="00146346">
          <w:t xml:space="preserve"> that has ambiguity in the licensing basis, design basis, or applicability of regulatory requirements</w:t>
        </w:r>
      </w:ins>
      <w:del w:id="44" w:author="Author">
        <w:r w:rsidR="2100969C" w:rsidRPr="00F64AEE" w:rsidDel="00146346">
          <w:delText>,</w:delText>
        </w:r>
      </w:del>
      <w:r w:rsidR="2100969C" w:rsidRPr="00F64AEE">
        <w:t xml:space="preserve"> the staff should refrain from spending additional</w:t>
      </w:r>
      <w:r w:rsidR="03A91E3D" w:rsidRPr="00F64AEE">
        <w:t xml:space="preserve"> </w:t>
      </w:r>
      <w:r w:rsidR="2100969C" w:rsidRPr="00F64AEE">
        <w:t>inspection resources on the issue. All issues dispositioned using the VLSSIR process</w:t>
      </w:r>
      <w:r w:rsidR="73C1C983" w:rsidRPr="00F64AEE">
        <w:t xml:space="preserve"> </w:t>
      </w:r>
      <w:r w:rsidR="2100969C" w:rsidRPr="00F64AEE">
        <w:t xml:space="preserve">should be documented in the inspection report or </w:t>
      </w:r>
      <w:ins w:id="45" w:author="Author">
        <w:r w:rsidR="00E2567E">
          <w:t>appropriate inspection documentation</w:t>
        </w:r>
      </w:ins>
      <w:r w:rsidR="2100969C" w:rsidRPr="00F64AEE">
        <w:t>. Documentation</w:t>
      </w:r>
      <w:r w:rsidR="43CD5F5F" w:rsidRPr="00F64AEE">
        <w:t xml:space="preserve"> </w:t>
      </w:r>
      <w:r w:rsidR="2100969C" w:rsidRPr="00F64AEE">
        <w:t>of VLSSIR issue closure provides several benefits, including the following:</w:t>
      </w:r>
    </w:p>
    <w:p w14:paraId="13CF5354" w14:textId="77777777" w:rsidR="009B758A" w:rsidRPr="00F64AEE" w:rsidRDefault="2100969C" w:rsidP="00CB44C2">
      <w:pPr>
        <w:pStyle w:val="ListBullet2"/>
      </w:pPr>
      <w:r w:rsidRPr="00F64AEE">
        <w:t>Documentation provides the bases for discontinuing inspection/evaluation and</w:t>
      </w:r>
      <w:r w:rsidR="0E4064AF" w:rsidRPr="00F64AEE">
        <w:t xml:space="preserve"> </w:t>
      </w:r>
      <w:r w:rsidRPr="00F64AEE">
        <w:t>when applicable, the closure basis for a previously documented unresolved</w:t>
      </w:r>
      <w:r w:rsidR="4F7F2732" w:rsidRPr="00F64AEE">
        <w:t xml:space="preserve"> </w:t>
      </w:r>
      <w:r w:rsidRPr="00F64AEE">
        <w:t>issue/item (e.g., a URI).</w:t>
      </w:r>
    </w:p>
    <w:p w14:paraId="78558E5C" w14:textId="71236395" w:rsidR="009B758A" w:rsidRPr="00F64AEE" w:rsidRDefault="2100969C" w:rsidP="00CB44C2">
      <w:pPr>
        <w:pStyle w:val="ListBullet2"/>
      </w:pPr>
      <w:r w:rsidRPr="00F64AEE">
        <w:t>Documentation would alert future inspectors/licensee to the existence of the</w:t>
      </w:r>
      <w:r w:rsidR="4924E3F4" w:rsidRPr="00F64AEE">
        <w:t xml:space="preserve"> </w:t>
      </w:r>
      <w:r w:rsidRPr="00F64AEE">
        <w:t xml:space="preserve">unresolved </w:t>
      </w:r>
      <w:ins w:id="46" w:author="Author">
        <w:r w:rsidR="00146346" w:rsidRPr="00146346">
          <w:t>question that has ambiguity in the licensing basis, design basis, or applicability of regulatory requirements</w:t>
        </w:r>
        <w:r w:rsidR="00146346" w:rsidRPr="00146346" w:rsidDel="00146346">
          <w:t xml:space="preserve"> </w:t>
        </w:r>
      </w:ins>
      <w:r w:rsidRPr="00F64AEE">
        <w:t>and avoid re-inspection of the issue without</w:t>
      </w:r>
      <w:r w:rsidR="4A566663" w:rsidRPr="00F64AEE">
        <w:t xml:space="preserve"> </w:t>
      </w:r>
      <w:r w:rsidRPr="00F64AEE">
        <w:t>new information.</w:t>
      </w:r>
    </w:p>
    <w:p w14:paraId="7376A4BC" w14:textId="5BE4EC99" w:rsidR="2100969C" w:rsidRPr="00F64AEE" w:rsidRDefault="2100969C" w:rsidP="00CB44C2">
      <w:pPr>
        <w:pStyle w:val="ListBullet2"/>
      </w:pPr>
      <w:r w:rsidRPr="00F64AEE">
        <w:t>Documentation provides transparency with external stakeholders on the use of</w:t>
      </w:r>
      <w:r w:rsidR="009B758A" w:rsidRPr="00F64AEE">
        <w:t xml:space="preserve"> </w:t>
      </w:r>
      <w:r w:rsidRPr="00F64AEE">
        <w:t>the VLSSIR process.</w:t>
      </w:r>
    </w:p>
    <w:p w14:paraId="7642FA8C" w14:textId="75B03AD8" w:rsidR="2100969C" w:rsidRPr="00F64AEE" w:rsidRDefault="2100969C" w:rsidP="14E246EA">
      <w:pPr>
        <w:pStyle w:val="BodyText"/>
      </w:pPr>
      <w:r w:rsidRPr="00F64AEE">
        <w:lastRenderedPageBreak/>
        <w:t>However, documenting the discontinuation of issue evaluation using the VLSSIR</w:t>
      </w:r>
      <w:r w:rsidR="1D315BD8" w:rsidRPr="00F64AEE">
        <w:t xml:space="preserve"> </w:t>
      </w:r>
      <w:r w:rsidRPr="00F64AEE">
        <w:t>process should not create a staff position (e.g., the forward fit or backfit outside of the</w:t>
      </w:r>
      <w:r w:rsidR="5957DB45" w:rsidRPr="00F64AEE">
        <w:t xml:space="preserve"> </w:t>
      </w:r>
      <w:r w:rsidRPr="00F64AEE">
        <w:t>appropriate processes). In fact, the staff is making a deliberate decision not to expend</w:t>
      </w:r>
      <w:r w:rsidR="312AADA3" w:rsidRPr="00F64AEE">
        <w:t xml:space="preserve"> </w:t>
      </w:r>
      <w:r w:rsidRPr="00F64AEE">
        <w:t xml:space="preserve">additional agency resources to </w:t>
      </w:r>
      <w:bookmarkStart w:id="47" w:name="_Int_6UUmCKYU"/>
      <w:r w:rsidRPr="00F64AEE">
        <w:t>make a determination</w:t>
      </w:r>
      <w:bookmarkEnd w:id="47"/>
      <w:r w:rsidRPr="00F64AEE">
        <w:t xml:space="preserve"> on the unresolved question. It</w:t>
      </w:r>
      <w:r w:rsidR="55BD5EF5" w:rsidRPr="00F64AEE">
        <w:t xml:space="preserve"> </w:t>
      </w:r>
      <w:r w:rsidRPr="00F64AEE">
        <w:t xml:space="preserve">should be noted that VLSSIR issues documented in inspection reports </w:t>
      </w:r>
      <w:ins w:id="48" w:author="Author">
        <w:r w:rsidR="00C827F7">
          <w:t xml:space="preserve">or appropriate inspection documentation </w:t>
        </w:r>
      </w:ins>
      <w:r w:rsidRPr="00F64AEE">
        <w:t>should never</w:t>
      </w:r>
      <w:r w:rsidR="40E535FC" w:rsidRPr="00F64AEE">
        <w:t xml:space="preserve"> </w:t>
      </w:r>
      <w:r w:rsidRPr="00F64AEE">
        <w:t xml:space="preserve">indicate that the licensee </w:t>
      </w:r>
      <w:bookmarkStart w:id="49" w:name="_Int_LvqsTEW0"/>
      <w:r w:rsidRPr="00F64AEE">
        <w:t>is in compliance</w:t>
      </w:r>
      <w:bookmarkEnd w:id="49"/>
      <w:r w:rsidRPr="00F64AEE">
        <w:t xml:space="preserve"> or that their actions are acceptable, but rather</w:t>
      </w:r>
      <w:r w:rsidR="4926AD7C" w:rsidRPr="00F64AEE">
        <w:t xml:space="preserve"> </w:t>
      </w:r>
      <w:r w:rsidRPr="00F64AEE">
        <w:t xml:space="preserve">the </w:t>
      </w:r>
      <w:ins w:id="50" w:author="Author">
        <w:r w:rsidR="006E1D80">
          <w:t>documents</w:t>
        </w:r>
      </w:ins>
      <w:r w:rsidRPr="00F64AEE">
        <w:t xml:space="preserve"> should state that inspectors </w:t>
      </w:r>
      <w:bookmarkStart w:id="51" w:name="_Int_zfKhZ2oQ"/>
      <w:r w:rsidRPr="00F64AEE">
        <w:t>made a determination</w:t>
      </w:r>
      <w:bookmarkEnd w:id="51"/>
      <w:r w:rsidRPr="00F64AEE">
        <w:t xml:space="preserve"> that the VLSSIR process</w:t>
      </w:r>
      <w:r w:rsidR="2EFE0428" w:rsidRPr="00F64AEE">
        <w:t xml:space="preserve"> </w:t>
      </w:r>
      <w:r w:rsidRPr="00F64AEE">
        <w:t xml:space="preserve">was </w:t>
      </w:r>
      <w:r w:rsidR="2A481C63" w:rsidRPr="00F64AEE">
        <w:t>appropriate,</w:t>
      </w:r>
      <w:r w:rsidRPr="00F64AEE">
        <w:t xml:space="preserve"> so the agency </w:t>
      </w:r>
      <w:bookmarkStart w:id="52" w:name="_Int_Vdvbx9gK"/>
      <w:r w:rsidRPr="00F64AEE">
        <w:t>made a decision</w:t>
      </w:r>
      <w:bookmarkEnd w:id="52"/>
      <w:r w:rsidRPr="00F64AEE">
        <w:t xml:space="preserve"> to discontinue inspection efforts to</w:t>
      </w:r>
      <w:r w:rsidR="4DB4565B" w:rsidRPr="00F64AEE">
        <w:t xml:space="preserve"> </w:t>
      </w:r>
      <w:r w:rsidRPr="00F64AEE">
        <w:t>evaluate the issue.</w:t>
      </w:r>
    </w:p>
    <w:p w14:paraId="20E261C5" w14:textId="04CE6A15" w:rsidR="2100969C" w:rsidRPr="00F64AEE" w:rsidRDefault="2100969C" w:rsidP="14E246EA">
      <w:pPr>
        <w:pStyle w:val="BodyText"/>
      </w:pPr>
      <w:r w:rsidRPr="00F64AEE">
        <w:t>If the evaluation of any unresolved question is discontinued using the</w:t>
      </w:r>
      <w:r w:rsidR="321A20BB" w:rsidRPr="00F64AEE">
        <w:t xml:space="preserve"> </w:t>
      </w:r>
      <w:r w:rsidRPr="00F64AEE">
        <w:t>VLSSIR process, documentation of this decision is provided within the inspection report</w:t>
      </w:r>
      <w:r w:rsidR="41A184D3" w:rsidRPr="00F64AEE">
        <w:t xml:space="preserve"> </w:t>
      </w:r>
      <w:r w:rsidRPr="00F64AEE">
        <w:t xml:space="preserve">in the Observations and Violations or equivalent </w:t>
      </w:r>
      <w:r w:rsidR="001E4BC1">
        <w:t>s</w:t>
      </w:r>
      <w:r w:rsidRPr="00F64AEE">
        <w:t>ection. The level of documentation</w:t>
      </w:r>
      <w:r w:rsidR="04D372AF" w:rsidRPr="00F64AEE">
        <w:t xml:space="preserve"> </w:t>
      </w:r>
      <w:r w:rsidRPr="00F64AEE">
        <w:t>should provide a knowledgeable and informed reader with an appropriate understanding</w:t>
      </w:r>
      <w:r w:rsidR="54736EBC" w:rsidRPr="00F64AEE">
        <w:t xml:space="preserve"> </w:t>
      </w:r>
      <w:r w:rsidRPr="00F64AEE">
        <w:t>of the issue, explain the basis for discontinuing further inspection effort on the issue,</w:t>
      </w:r>
      <w:r w:rsidR="22ED5A58" w:rsidRPr="00F64AEE">
        <w:t xml:space="preserve"> </w:t>
      </w:r>
      <w:r w:rsidRPr="00F64AEE">
        <w:t xml:space="preserve">support knowledge </w:t>
      </w:r>
      <w:r w:rsidR="5E261C3C" w:rsidRPr="00F64AEE">
        <w:t>management and</w:t>
      </w:r>
      <w:r w:rsidRPr="00F64AEE">
        <w:t xml:space="preserve"> provide transparency. It is expected that most</w:t>
      </w:r>
      <w:r w:rsidR="5C6CAF72" w:rsidRPr="00F64AEE">
        <w:t xml:space="preserve"> </w:t>
      </w:r>
      <w:r w:rsidRPr="00F64AEE">
        <w:t>VLSSIR issues could be appropriately documented with no more than several</w:t>
      </w:r>
      <w:r w:rsidR="4ADE3092" w:rsidRPr="00F64AEE">
        <w:t xml:space="preserve"> </w:t>
      </w:r>
      <w:r w:rsidRPr="00F64AEE">
        <w:t>paragraphs and generally less than the level of documentation normally associated with</w:t>
      </w:r>
      <w:r w:rsidR="2F3A7C9A" w:rsidRPr="00F64AEE">
        <w:t xml:space="preserve"> </w:t>
      </w:r>
      <w:r w:rsidRPr="00F64AEE">
        <w:t>similar significance issues (e.g., SL IV enforcement issue).</w:t>
      </w:r>
    </w:p>
    <w:p w14:paraId="3882C310" w14:textId="65F529E9" w:rsidR="2100969C" w:rsidRPr="00F64AEE" w:rsidRDefault="2100969C" w:rsidP="14E246EA">
      <w:pPr>
        <w:pStyle w:val="BodyText"/>
      </w:pPr>
      <w:r w:rsidRPr="00F64AEE">
        <w:t>The following information should be used to describe the issue:</w:t>
      </w:r>
    </w:p>
    <w:p w14:paraId="02109958" w14:textId="7DC8539C" w:rsidR="2100969C" w:rsidRPr="00F64AEE" w:rsidRDefault="2100969C" w:rsidP="001E4BC1">
      <w:pPr>
        <w:pStyle w:val="ListBullet2"/>
      </w:pPr>
      <w:r w:rsidRPr="00F64AEE">
        <w:t xml:space="preserve">A brief description of the circumstances associated with the issue and any relevant information on the </w:t>
      </w:r>
      <w:ins w:id="53" w:author="Author">
        <w:r w:rsidR="00A3720B" w:rsidRPr="00A3720B">
          <w:t>question that has ambiguity in the licensing basis, design basis, or applicability of regulatory requirements</w:t>
        </w:r>
        <w:r w:rsidR="00A3720B" w:rsidRPr="00A3720B" w:rsidDel="00A3720B">
          <w:t xml:space="preserve"> </w:t>
        </w:r>
      </w:ins>
      <w:r w:rsidRPr="00F64AEE">
        <w:t>developed during the inspection process.</w:t>
      </w:r>
    </w:p>
    <w:p w14:paraId="78347042" w14:textId="1807909F" w:rsidR="2100969C" w:rsidRPr="00F64AEE" w:rsidRDefault="2100969C" w:rsidP="001E4BC1">
      <w:pPr>
        <w:pStyle w:val="ListBullet2"/>
      </w:pPr>
      <w:r w:rsidRPr="00F64AEE">
        <w:t>A brief description of the significance of the issue in terms of the VLSSIR screening</w:t>
      </w:r>
      <w:r w:rsidR="48838311" w:rsidRPr="00F64AEE">
        <w:t xml:space="preserve"> </w:t>
      </w:r>
      <w:r w:rsidRPr="00F64AEE">
        <w:t>criteria.</w:t>
      </w:r>
    </w:p>
    <w:p w14:paraId="67D81085" w14:textId="6246AC7D" w:rsidR="2100969C" w:rsidRPr="00F64AEE" w:rsidRDefault="2100969C" w:rsidP="001E4BC1">
      <w:pPr>
        <w:pStyle w:val="ListBullet2"/>
      </w:pPr>
      <w:r w:rsidRPr="00F64AEE">
        <w:t>Any licensee provided information related to the licensing basis question.</w:t>
      </w:r>
    </w:p>
    <w:p w14:paraId="0E1953A5" w14:textId="180C8A5B" w:rsidR="2100969C" w:rsidRPr="00F64AEE" w:rsidRDefault="2100969C" w:rsidP="001E4BC1">
      <w:pPr>
        <w:pStyle w:val="ListBullet2"/>
      </w:pPr>
      <w:r w:rsidRPr="00F64AEE">
        <w:t>A reference to a URI and/or TAR, if applicable.</w:t>
      </w:r>
    </w:p>
    <w:p w14:paraId="4EF71B82" w14:textId="53E949CD" w:rsidR="2100969C" w:rsidRPr="00F64AEE" w:rsidRDefault="2100969C" w:rsidP="001E4BC1">
      <w:pPr>
        <w:pStyle w:val="ListBullet2"/>
      </w:pPr>
      <w:r w:rsidRPr="00F64AEE">
        <w:t>If the issue was considered using NMSS Policy and Procedure 7-05, “NMSS</w:t>
      </w:r>
      <w:r w:rsidR="6BEE7673" w:rsidRPr="00F64AEE">
        <w:t xml:space="preserve"> </w:t>
      </w:r>
      <w:r w:rsidRPr="00F64AEE">
        <w:t>Processing of Technical Assistance Requests,” or NRR’s COM-106, “Technical</w:t>
      </w:r>
      <w:r w:rsidR="5B00F145" w:rsidRPr="00F64AEE">
        <w:t xml:space="preserve"> </w:t>
      </w:r>
      <w:r w:rsidRPr="00F64AEE">
        <w:t>Assistance Request (TAR) Process,” briefly summarize how the results of that</w:t>
      </w:r>
      <w:r w:rsidR="5E520B3A" w:rsidRPr="00F64AEE">
        <w:t xml:space="preserve"> </w:t>
      </w:r>
      <w:r w:rsidRPr="00F64AEE">
        <w:t>process led to the issue being documented in accordance with the VLSSIR process.</w:t>
      </w:r>
    </w:p>
    <w:p w14:paraId="458804ED" w14:textId="2DC2EC4B" w:rsidR="2100969C" w:rsidRPr="00F64AEE" w:rsidRDefault="2100969C" w:rsidP="009B758A">
      <w:pPr>
        <w:pStyle w:val="BodyText"/>
      </w:pPr>
      <w:r w:rsidRPr="00F64AEE">
        <w:t>The discontinuation of issue evaluation using the VLSSIR process should conclude with</w:t>
      </w:r>
      <w:r w:rsidR="00ED48A1">
        <w:t xml:space="preserve"> </w:t>
      </w:r>
      <w:r w:rsidRPr="00F64AEE">
        <w:t>the following sentences.</w:t>
      </w:r>
    </w:p>
    <w:p w14:paraId="3A8022E9" w14:textId="35F8A8BA" w:rsidR="2100969C" w:rsidRPr="00F64AEE" w:rsidRDefault="2100969C" w:rsidP="00EE61EE">
      <w:pPr>
        <w:pStyle w:val="BodyText"/>
        <w:ind w:left="360" w:right="360"/>
      </w:pPr>
      <w:r w:rsidRPr="00F64AEE">
        <w:t>“This issue is an unresolved question</w:t>
      </w:r>
      <w:ins w:id="54" w:author="Author">
        <w:r w:rsidR="00A3720B">
          <w:t xml:space="preserve"> </w:t>
        </w:r>
        <w:r w:rsidR="00A3720B" w:rsidRPr="00A3720B">
          <w:t xml:space="preserve">that has ambiguity in the licensing basis, design basis, or applicability of regulatory requirements </w:t>
        </w:r>
      </w:ins>
      <w:r w:rsidRPr="00F64AEE">
        <w:t>which is determined to be</w:t>
      </w:r>
      <w:r w:rsidR="47EE3A8C" w:rsidRPr="00F64AEE">
        <w:t xml:space="preserve"> </w:t>
      </w:r>
      <w:r w:rsidRPr="00F64AEE">
        <w:t>no greater than SL IV</w:t>
      </w:r>
      <w:ins w:id="55" w:author="Author">
        <w:r w:rsidR="003E482D">
          <w:t>, if resolved</w:t>
        </w:r>
      </w:ins>
      <w:r w:rsidRPr="00F64AEE">
        <w:t>. Inspection and evaluation effort is being discontinued</w:t>
      </w:r>
      <w:r w:rsidR="36DC564B" w:rsidRPr="00F64AEE">
        <w:t xml:space="preserve"> </w:t>
      </w:r>
      <w:r w:rsidRPr="00F64AEE">
        <w:t>using the Very Low Safety Significance Issue Resolution (VLSSIR) process. No</w:t>
      </w:r>
      <w:r w:rsidR="64DF08C1" w:rsidRPr="00F64AEE">
        <w:t xml:space="preserve"> </w:t>
      </w:r>
      <w:r w:rsidRPr="00F64AEE">
        <w:t>further staff evaluation is required.”</w:t>
      </w:r>
    </w:p>
    <w:p w14:paraId="05CF5E62" w14:textId="655C8509" w:rsidR="004A50C4" w:rsidRPr="00F64AEE" w:rsidRDefault="005F0333" w:rsidP="009160E9">
      <w:pPr>
        <w:pStyle w:val="Heading1"/>
        <w:rPr>
          <w:rFonts w:cs="Arial"/>
        </w:rPr>
      </w:pPr>
      <w:r w:rsidRPr="00F64AEE">
        <w:rPr>
          <w:rFonts w:cs="Arial"/>
        </w:rPr>
        <w:t>0610G</w:t>
      </w:r>
      <w:r w:rsidR="004A50C4" w:rsidRPr="00F64AEE">
        <w:rPr>
          <w:rFonts w:cs="Arial"/>
        </w:rPr>
        <w:t>-08</w:t>
      </w:r>
      <w:r w:rsidRPr="00F64AEE">
        <w:rPr>
          <w:rFonts w:cs="Arial"/>
        </w:rPr>
        <w:tab/>
      </w:r>
      <w:r w:rsidR="009160E9" w:rsidRPr="00F64AEE">
        <w:rPr>
          <w:rFonts w:cs="Arial"/>
        </w:rPr>
        <w:t>REFERENCES</w:t>
      </w:r>
    </w:p>
    <w:p w14:paraId="6C1DDE9B" w14:textId="2A515653" w:rsidR="052398AE" w:rsidRPr="00F64AEE" w:rsidRDefault="052398AE" w:rsidP="00F41AB5">
      <w:pPr>
        <w:pStyle w:val="BodyText2"/>
        <w:ind w:left="360" w:hanging="360"/>
      </w:pPr>
      <w:r w:rsidRPr="00F64AEE">
        <w:t>1.</w:t>
      </w:r>
      <w:r w:rsidR="00F41AB5">
        <w:tab/>
      </w:r>
      <w:r w:rsidRPr="00F64AEE">
        <w:t>“NRC Enforcement Policy,” (https://www.nrc.gov/about-nrc/regulatory/enforcement/enforce-pol.html)</w:t>
      </w:r>
    </w:p>
    <w:p w14:paraId="7B3BF7C3" w14:textId="7EEC2047" w:rsidR="052398AE" w:rsidRPr="00F64AEE" w:rsidRDefault="052398AE" w:rsidP="00F41AB5">
      <w:pPr>
        <w:pStyle w:val="BodyText2"/>
        <w:ind w:left="360" w:hanging="360"/>
      </w:pPr>
      <w:r w:rsidRPr="00F64AEE">
        <w:lastRenderedPageBreak/>
        <w:t>2.</w:t>
      </w:r>
      <w:r w:rsidR="00F41AB5">
        <w:tab/>
      </w:r>
      <w:r w:rsidRPr="00F64AEE">
        <w:t>NMSS Policy and Procedure 70-09, “Procedures for Processing of Technical Assistance</w:t>
      </w:r>
      <w:r w:rsidR="00A41D19" w:rsidRPr="00F64AEE">
        <w:t xml:space="preserve"> </w:t>
      </w:r>
      <w:r w:rsidRPr="00F64AEE">
        <w:t>Requests” (formally P&amp;P 7-05)</w:t>
      </w:r>
      <w:r w:rsidR="00860031">
        <w:t xml:space="preserve"> (</w:t>
      </w:r>
      <w:r w:rsidR="00C62405">
        <w:t>internal</w:t>
      </w:r>
      <w:r w:rsidR="00860031">
        <w:t xml:space="preserve"> document)</w:t>
      </w:r>
    </w:p>
    <w:p w14:paraId="4694709F" w14:textId="6FA6CE5F" w:rsidR="052398AE" w:rsidRPr="00F64AEE" w:rsidRDefault="052398AE" w:rsidP="00F41AB5">
      <w:pPr>
        <w:pStyle w:val="BodyText2"/>
        <w:ind w:left="360" w:hanging="360"/>
      </w:pPr>
      <w:r w:rsidRPr="00F64AEE">
        <w:t>3.</w:t>
      </w:r>
      <w:r w:rsidR="00F41AB5">
        <w:tab/>
      </w:r>
      <w:r w:rsidRPr="00F64AEE">
        <w:t>NRR Office Instruction COM-106, “Technical Assistance Request (TAR) Process”</w:t>
      </w:r>
      <w:r w:rsidR="00CD2E2F">
        <w:t xml:space="preserve"> (</w:t>
      </w:r>
      <w:r w:rsidR="00C62405">
        <w:t>internal</w:t>
      </w:r>
      <w:r w:rsidR="00CD2E2F">
        <w:t xml:space="preserve"> document)</w:t>
      </w:r>
    </w:p>
    <w:p w14:paraId="4E33B535" w14:textId="77777777" w:rsidR="004A50C4" w:rsidRPr="00F64AEE" w:rsidRDefault="004A50C4" w:rsidP="009160E9">
      <w:pPr>
        <w:pStyle w:val="END"/>
      </w:pPr>
      <w:r w:rsidRPr="00F64AEE">
        <w:t>END</w:t>
      </w:r>
    </w:p>
    <w:p w14:paraId="6C3EAFFE" w14:textId="77777777" w:rsidR="00053D1A" w:rsidRPr="00F64AEE" w:rsidRDefault="00053D1A" w:rsidP="002B2651">
      <w:pPr>
        <w:pStyle w:val="BodyText"/>
      </w:pPr>
    </w:p>
    <w:p w14:paraId="3BF29BD5" w14:textId="77777777" w:rsidR="00053D1A" w:rsidRPr="00F64AEE" w:rsidRDefault="00053D1A" w:rsidP="002B2651">
      <w:pPr>
        <w:pStyle w:val="BodyText"/>
        <w:sectPr w:rsidR="00053D1A" w:rsidRPr="00F64AEE" w:rsidSect="003A4EF0">
          <w:footerReference w:type="default" r:id="rId9"/>
          <w:pgSz w:w="12240" w:h="15840"/>
          <w:pgMar w:top="1440" w:right="1440" w:bottom="1440" w:left="1440" w:header="720" w:footer="720" w:gutter="0"/>
          <w:cols w:space="720"/>
          <w:docGrid w:linePitch="360"/>
        </w:sectPr>
      </w:pPr>
    </w:p>
    <w:p w14:paraId="65511E42" w14:textId="6C833302" w:rsidR="00436A19" w:rsidRPr="00F64AEE" w:rsidRDefault="00436A19" w:rsidP="00E761CA">
      <w:pPr>
        <w:pStyle w:val="attachmenttitle"/>
        <w:rPr>
          <w:rFonts w:eastAsiaTheme="minorHAnsi"/>
        </w:rPr>
      </w:pPr>
      <w:r w:rsidRPr="00F64AEE">
        <w:rPr>
          <w:rFonts w:eastAsiaTheme="minorHAnsi"/>
        </w:rPr>
        <w:lastRenderedPageBreak/>
        <w:t xml:space="preserve">Attachment 1: Revision History for IMC </w:t>
      </w:r>
      <w:r w:rsidR="00A41D19" w:rsidRPr="00F64AEE">
        <w:rPr>
          <w:rFonts w:eastAsiaTheme="minorHAnsi"/>
        </w:rPr>
        <w:t>0610</w:t>
      </w:r>
      <w:r w:rsidRPr="00F64AEE">
        <w:rPr>
          <w:rFonts w:eastAsiaTheme="minorHAnsi"/>
        </w:rPr>
        <w:t xml:space="preserve"> A</w:t>
      </w:r>
      <w:r w:rsidR="00BA0C92" w:rsidRPr="00F64AEE">
        <w:rPr>
          <w:rFonts w:eastAsiaTheme="minorHAnsi"/>
        </w:rPr>
        <w:t xml:space="preserve">ppendix </w:t>
      </w:r>
      <w:r w:rsidR="00A41D19" w:rsidRPr="00F64AEE">
        <w:rPr>
          <w:rFonts w:eastAsiaTheme="minorHAnsi"/>
        </w:rPr>
        <w:t>G</w:t>
      </w:r>
    </w:p>
    <w:tbl>
      <w:tblPr>
        <w:tblStyle w:val="IM"/>
        <w:tblW w:w="0" w:type="auto"/>
        <w:tblLook w:val="04A0" w:firstRow="1" w:lastRow="0" w:firstColumn="1" w:lastColumn="0" w:noHBand="0" w:noVBand="1"/>
      </w:tblPr>
      <w:tblGrid>
        <w:gridCol w:w="1435"/>
        <w:gridCol w:w="1710"/>
        <w:gridCol w:w="5940"/>
        <w:gridCol w:w="1710"/>
        <w:gridCol w:w="2155"/>
      </w:tblGrid>
      <w:tr w:rsidR="00436A19" w:rsidRPr="00F64AEE" w14:paraId="0B4052E3" w14:textId="77777777" w:rsidTr="00372ADB">
        <w:tc>
          <w:tcPr>
            <w:tcW w:w="1435" w:type="dxa"/>
          </w:tcPr>
          <w:p w14:paraId="7402A8AF" w14:textId="77777777" w:rsidR="00436A19" w:rsidRPr="00F64AEE" w:rsidRDefault="00436A19" w:rsidP="0077371D">
            <w:pPr>
              <w:pStyle w:val="BodyText-table"/>
            </w:pPr>
            <w:r w:rsidRPr="00F64AEE">
              <w:t>Commitment Tracking Number</w:t>
            </w:r>
          </w:p>
        </w:tc>
        <w:tc>
          <w:tcPr>
            <w:tcW w:w="1710" w:type="dxa"/>
          </w:tcPr>
          <w:p w14:paraId="250E3232" w14:textId="77777777" w:rsidR="00436A19" w:rsidRPr="00F64AEE" w:rsidRDefault="00436A19" w:rsidP="0077371D">
            <w:pPr>
              <w:pStyle w:val="BodyText-table"/>
            </w:pPr>
            <w:r w:rsidRPr="00F64AEE">
              <w:t>Accession Number</w:t>
            </w:r>
          </w:p>
          <w:p w14:paraId="2CA85BF1" w14:textId="77777777" w:rsidR="00436A19" w:rsidRPr="00F64AEE" w:rsidRDefault="00436A19" w:rsidP="0077371D">
            <w:pPr>
              <w:pStyle w:val="BodyText-table"/>
            </w:pPr>
            <w:r w:rsidRPr="00F64AEE">
              <w:t>Issue Date</w:t>
            </w:r>
          </w:p>
          <w:p w14:paraId="51DBF3BB" w14:textId="77777777" w:rsidR="00436A19" w:rsidRPr="00F64AEE" w:rsidRDefault="00436A19" w:rsidP="0077371D">
            <w:pPr>
              <w:pStyle w:val="BodyText-table"/>
            </w:pPr>
            <w:r w:rsidRPr="00F64AEE">
              <w:t>Change Notice</w:t>
            </w:r>
          </w:p>
        </w:tc>
        <w:tc>
          <w:tcPr>
            <w:tcW w:w="5940" w:type="dxa"/>
          </w:tcPr>
          <w:p w14:paraId="7E223C33" w14:textId="77777777" w:rsidR="00436A19" w:rsidRPr="00F64AEE" w:rsidRDefault="00436A19" w:rsidP="0077371D">
            <w:pPr>
              <w:pStyle w:val="BodyText-table"/>
            </w:pPr>
            <w:r w:rsidRPr="00F64AEE">
              <w:t>Description of Change</w:t>
            </w:r>
          </w:p>
        </w:tc>
        <w:tc>
          <w:tcPr>
            <w:tcW w:w="1710" w:type="dxa"/>
          </w:tcPr>
          <w:p w14:paraId="026C669E" w14:textId="77777777" w:rsidR="00436A19" w:rsidRPr="00F64AEE" w:rsidRDefault="00436A19" w:rsidP="0077371D">
            <w:pPr>
              <w:pStyle w:val="BodyText-table"/>
            </w:pPr>
            <w:r w:rsidRPr="00F64AEE">
              <w:t>Description of Training Required and Completion Date</w:t>
            </w:r>
          </w:p>
        </w:tc>
        <w:tc>
          <w:tcPr>
            <w:tcW w:w="2155" w:type="dxa"/>
          </w:tcPr>
          <w:p w14:paraId="13A97911" w14:textId="77777777" w:rsidR="00436A19" w:rsidRPr="00F64AEE" w:rsidRDefault="00436A19" w:rsidP="0077371D">
            <w:pPr>
              <w:pStyle w:val="BodyText-table"/>
            </w:pPr>
            <w:r w:rsidRPr="00F64AEE">
              <w:t>Comment Resolution and Closed Feedback Form Accession Number</w:t>
            </w:r>
          </w:p>
          <w:p w14:paraId="67964775" w14:textId="77777777" w:rsidR="00436A19" w:rsidRPr="00F64AEE" w:rsidRDefault="00436A19" w:rsidP="0077371D">
            <w:pPr>
              <w:pStyle w:val="BodyText-table"/>
            </w:pPr>
            <w:r w:rsidRPr="00F64AEE">
              <w:t>(Pre-Decisional Non-Public Information)</w:t>
            </w:r>
          </w:p>
        </w:tc>
      </w:tr>
      <w:tr w:rsidR="00436A19" w:rsidRPr="00F64AEE" w14:paraId="78430338" w14:textId="77777777" w:rsidTr="00372ADB">
        <w:tc>
          <w:tcPr>
            <w:tcW w:w="1435" w:type="dxa"/>
          </w:tcPr>
          <w:p w14:paraId="3DB879D9" w14:textId="77777777" w:rsidR="00436A19" w:rsidRPr="00F64AEE" w:rsidRDefault="00436A19" w:rsidP="0077371D">
            <w:pPr>
              <w:pStyle w:val="BodyText-table"/>
            </w:pPr>
          </w:p>
        </w:tc>
        <w:tc>
          <w:tcPr>
            <w:tcW w:w="1710" w:type="dxa"/>
          </w:tcPr>
          <w:p w14:paraId="5CEB0E82" w14:textId="6E743917" w:rsidR="00B93290" w:rsidRDefault="00B93290" w:rsidP="0077371D">
            <w:pPr>
              <w:pStyle w:val="BodyText-table"/>
            </w:pPr>
            <w:r w:rsidRPr="00F64AEE">
              <w:t>ML23291A357</w:t>
            </w:r>
            <w:r w:rsidR="005E2145">
              <w:br/>
            </w:r>
            <w:r w:rsidR="00EC6C3F">
              <w:t>04/</w:t>
            </w:r>
            <w:r w:rsidR="000E05E8">
              <w:t>23</w:t>
            </w:r>
            <w:r w:rsidR="00EC6C3F">
              <w:t>/24</w:t>
            </w:r>
          </w:p>
          <w:p w14:paraId="3F39E2D2" w14:textId="1E6D1A0B" w:rsidR="00ED48A1" w:rsidRPr="00F64AEE" w:rsidRDefault="00ED48A1" w:rsidP="0077371D">
            <w:pPr>
              <w:pStyle w:val="BodyText-table"/>
            </w:pPr>
            <w:r>
              <w:t>CN 24-</w:t>
            </w:r>
            <w:r w:rsidR="00EC6C3F">
              <w:t>013</w:t>
            </w:r>
          </w:p>
          <w:p w14:paraId="69275A30" w14:textId="77777777" w:rsidR="00436A19" w:rsidRPr="00F64AEE" w:rsidRDefault="00436A19" w:rsidP="0077371D">
            <w:pPr>
              <w:pStyle w:val="BodyText-table"/>
            </w:pPr>
          </w:p>
        </w:tc>
        <w:tc>
          <w:tcPr>
            <w:tcW w:w="5940" w:type="dxa"/>
          </w:tcPr>
          <w:p w14:paraId="25BBD3E8" w14:textId="6E2C7D1C" w:rsidR="00436A19" w:rsidRPr="00F64AEE" w:rsidRDefault="00A41D19" w:rsidP="0077371D">
            <w:pPr>
              <w:pStyle w:val="BodyText-table"/>
            </w:pPr>
            <w:r w:rsidRPr="00F64AEE">
              <w:t>Initial issuance of the appendix to formalize interim staff guidance for NMSS implementation of the Very Low Safety Significance Issue Resolution Process. See Memo from John W. Lubinski, “Office of Nuclear Material Safety and Safeguards Implementation of Very Low Safety Significance Issue Resolution Process,” dated July 3, 2023 (ADAMS Accession No. ML22353A596).</w:t>
            </w:r>
          </w:p>
        </w:tc>
        <w:tc>
          <w:tcPr>
            <w:tcW w:w="1710" w:type="dxa"/>
          </w:tcPr>
          <w:p w14:paraId="31BD3769" w14:textId="490B2041" w:rsidR="00436A19" w:rsidRPr="00F64AEE" w:rsidRDefault="00A41D19" w:rsidP="0077371D">
            <w:pPr>
              <w:pStyle w:val="BodyText-table"/>
            </w:pPr>
            <w:r w:rsidRPr="00F64AEE">
              <w:t>None.</w:t>
            </w:r>
          </w:p>
        </w:tc>
        <w:tc>
          <w:tcPr>
            <w:tcW w:w="2155" w:type="dxa"/>
          </w:tcPr>
          <w:p w14:paraId="43037F9A" w14:textId="77777777" w:rsidR="00436A19" w:rsidRPr="00F64AEE" w:rsidRDefault="00436A19" w:rsidP="0077371D">
            <w:pPr>
              <w:pStyle w:val="BodyText-table"/>
            </w:pPr>
          </w:p>
        </w:tc>
      </w:tr>
      <w:tr w:rsidR="003E482D" w:rsidRPr="00F64AEE" w14:paraId="5D52261F" w14:textId="77777777" w:rsidTr="00372ADB">
        <w:tc>
          <w:tcPr>
            <w:tcW w:w="1435" w:type="dxa"/>
          </w:tcPr>
          <w:p w14:paraId="5CC441D2" w14:textId="77777777" w:rsidR="003E482D" w:rsidRPr="00F64AEE" w:rsidRDefault="003E482D" w:rsidP="0077371D">
            <w:pPr>
              <w:pStyle w:val="BodyText-table"/>
            </w:pPr>
          </w:p>
        </w:tc>
        <w:tc>
          <w:tcPr>
            <w:tcW w:w="1710" w:type="dxa"/>
          </w:tcPr>
          <w:p w14:paraId="5B50FBC9" w14:textId="77777777" w:rsidR="003E482D" w:rsidRDefault="0077371D" w:rsidP="0077371D">
            <w:pPr>
              <w:pStyle w:val="BodyText-table"/>
            </w:pPr>
            <w:r>
              <w:t>ML25101A154</w:t>
            </w:r>
          </w:p>
          <w:p w14:paraId="587324C1" w14:textId="111D3A96" w:rsidR="0077371D" w:rsidRDefault="000A4821" w:rsidP="0077371D">
            <w:pPr>
              <w:pStyle w:val="BodyText-table"/>
            </w:pPr>
            <w:r>
              <w:t>06/27/25</w:t>
            </w:r>
          </w:p>
          <w:p w14:paraId="701E0528" w14:textId="520333CB" w:rsidR="0077371D" w:rsidRPr="00F64AEE" w:rsidRDefault="0077371D" w:rsidP="0077371D">
            <w:pPr>
              <w:pStyle w:val="BodyText-table"/>
            </w:pPr>
            <w:r>
              <w:t xml:space="preserve">CN </w:t>
            </w:r>
            <w:r w:rsidR="000A4821">
              <w:t>25-023</w:t>
            </w:r>
          </w:p>
        </w:tc>
        <w:tc>
          <w:tcPr>
            <w:tcW w:w="5940" w:type="dxa"/>
          </w:tcPr>
          <w:p w14:paraId="4AB8B0A3" w14:textId="77E1950F" w:rsidR="003E482D" w:rsidRPr="00F64AEE" w:rsidRDefault="002A7702" w:rsidP="0077371D">
            <w:pPr>
              <w:pStyle w:val="BodyText-table"/>
            </w:pPr>
            <w:r>
              <w:t xml:space="preserve">Revision 1 to VLSSIR modifies the definition to expand the applicability of the VLSSIR process to include </w:t>
            </w:r>
            <w:r w:rsidR="004B6B2E" w:rsidRPr="00D1743B">
              <w:rPr>
                <w:rFonts w:eastAsia="Arial"/>
                <w:color w:val="000000"/>
              </w:rPr>
              <w:t>question</w:t>
            </w:r>
            <w:r w:rsidR="004B6B2E">
              <w:rPr>
                <w:rFonts w:eastAsia="Arial"/>
                <w:color w:val="000000"/>
              </w:rPr>
              <w:t>s</w:t>
            </w:r>
            <w:r w:rsidR="004B6B2E" w:rsidRPr="00D1743B">
              <w:rPr>
                <w:rFonts w:eastAsia="Arial"/>
                <w:color w:val="000000"/>
              </w:rPr>
              <w:t xml:space="preserve"> that ha</w:t>
            </w:r>
            <w:r w:rsidR="00261B84">
              <w:rPr>
                <w:rFonts w:eastAsia="Arial"/>
                <w:color w:val="000000"/>
              </w:rPr>
              <w:t>ve</w:t>
            </w:r>
            <w:r w:rsidR="004B6B2E" w:rsidRPr="00D1743B">
              <w:rPr>
                <w:rFonts w:eastAsia="Arial"/>
                <w:color w:val="000000"/>
              </w:rPr>
              <w:t xml:space="preserve"> ambiguity </w:t>
            </w:r>
            <w:proofErr w:type="gramStart"/>
            <w:r w:rsidR="004B6B2E" w:rsidRPr="00D1743B">
              <w:rPr>
                <w:rFonts w:eastAsia="Arial"/>
                <w:color w:val="000000"/>
              </w:rPr>
              <w:t>in</w:t>
            </w:r>
            <w:proofErr w:type="gramEnd"/>
            <w:r w:rsidR="004B6B2E" w:rsidRPr="00D1743B">
              <w:rPr>
                <w:rFonts w:eastAsia="Arial"/>
                <w:color w:val="000000"/>
              </w:rPr>
              <w:t xml:space="preserve"> the licensing basis, design basis, or applicability of regulatory requirements</w:t>
            </w:r>
            <w:r w:rsidR="00F85565">
              <w:rPr>
                <w:rFonts w:eastAsia="Arial"/>
                <w:color w:val="000000"/>
              </w:rPr>
              <w:t xml:space="preserve"> and aligns expectations for </w:t>
            </w:r>
            <w:r w:rsidR="00F42242">
              <w:rPr>
                <w:rFonts w:eastAsia="Arial"/>
                <w:color w:val="000000"/>
              </w:rPr>
              <w:t>use of VLSSIR across the Agency</w:t>
            </w:r>
            <w:r w:rsidR="004B6B2E">
              <w:rPr>
                <w:rFonts w:eastAsia="Arial"/>
                <w:color w:val="000000"/>
              </w:rPr>
              <w:t>.</w:t>
            </w:r>
          </w:p>
        </w:tc>
        <w:tc>
          <w:tcPr>
            <w:tcW w:w="1710" w:type="dxa"/>
          </w:tcPr>
          <w:p w14:paraId="2A5D46A4" w14:textId="1766AE76" w:rsidR="003E482D" w:rsidRPr="00F64AEE" w:rsidRDefault="006A36BE" w:rsidP="0077371D">
            <w:pPr>
              <w:pStyle w:val="BodyText-table"/>
            </w:pPr>
            <w:r>
              <w:t>N/A</w:t>
            </w:r>
          </w:p>
        </w:tc>
        <w:tc>
          <w:tcPr>
            <w:tcW w:w="2155" w:type="dxa"/>
          </w:tcPr>
          <w:p w14:paraId="576BCADB" w14:textId="5EE40DA9" w:rsidR="003E482D" w:rsidRPr="00F64AEE" w:rsidRDefault="006A36BE" w:rsidP="0077371D">
            <w:pPr>
              <w:pStyle w:val="BodyText-table"/>
            </w:pPr>
            <w:r>
              <w:t>ML25101A155</w:t>
            </w:r>
          </w:p>
        </w:tc>
      </w:tr>
    </w:tbl>
    <w:p w14:paraId="372760EF" w14:textId="77777777" w:rsidR="00053D1A" w:rsidRPr="00F64AEE" w:rsidRDefault="00053D1A" w:rsidP="002B2651">
      <w:pPr>
        <w:pStyle w:val="BodyText"/>
      </w:pPr>
    </w:p>
    <w:sectPr w:rsidR="00053D1A" w:rsidRPr="00F64AEE">
      <w:footerReference w:type="default" r:id="rId1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A3DE3" w14:textId="77777777" w:rsidR="002A3CA0" w:rsidRDefault="002A3CA0" w:rsidP="00436A19">
      <w:r>
        <w:separator/>
      </w:r>
    </w:p>
  </w:endnote>
  <w:endnote w:type="continuationSeparator" w:id="0">
    <w:p w14:paraId="7DAC6415" w14:textId="77777777" w:rsidR="002A3CA0" w:rsidRDefault="002A3CA0" w:rsidP="00436A19">
      <w:r>
        <w:continuationSeparator/>
      </w:r>
    </w:p>
  </w:endnote>
  <w:endnote w:type="continuationNotice" w:id="1">
    <w:p w14:paraId="6146EE43" w14:textId="77777777" w:rsidR="002A3CA0" w:rsidRDefault="002A3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D5289" w14:textId="3FF6FB55" w:rsidR="00436A19" w:rsidRDefault="00B47A57" w:rsidP="00912A84">
    <w:pPr>
      <w:pStyle w:val="Footer"/>
      <w:spacing w:after="0"/>
    </w:pPr>
    <w:r>
      <w:t xml:space="preserve">Issue Date: </w:t>
    </w:r>
    <w:r w:rsidR="000A4821">
      <w:t>06/27/25</w:t>
    </w:r>
    <w:r w:rsidR="00436A19">
      <w:ptab w:relativeTo="margin" w:alignment="center" w:leader="none"/>
    </w:r>
    <w:r w:rsidR="00436A19">
      <w:fldChar w:fldCharType="begin"/>
    </w:r>
    <w:r w:rsidR="00436A19">
      <w:instrText xml:space="preserve"> PAGE   \* MERGEFORMAT </w:instrText>
    </w:r>
    <w:r w:rsidR="00436A19">
      <w:fldChar w:fldCharType="separate"/>
    </w:r>
    <w:r w:rsidR="00436A19">
      <w:rPr>
        <w:noProof/>
      </w:rPr>
      <w:t>1</w:t>
    </w:r>
    <w:r w:rsidR="00436A19">
      <w:rPr>
        <w:noProof/>
      </w:rPr>
      <w:fldChar w:fldCharType="end"/>
    </w:r>
    <w:r w:rsidR="00436A19">
      <w:ptab w:relativeTo="margin" w:alignment="right" w:leader="none"/>
    </w:r>
    <w:r w:rsidR="00F05F32">
      <w:t>0610</w:t>
    </w:r>
    <w:r w:rsidR="00936458">
      <w:t xml:space="preserve"> A</w:t>
    </w:r>
    <w:r w:rsidR="009A0CEA">
      <w:t>pp</w:t>
    </w:r>
    <w:r w:rsidR="00936458">
      <w:t xml:space="preserve"> </w:t>
    </w:r>
    <w:r w:rsidR="00F05F32">
      <w:t>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56DFB" w14:textId="649C4FC2" w:rsidR="00E867A9" w:rsidRDefault="00936458" w:rsidP="000E05E8">
    <w:pPr>
      <w:pStyle w:val="Footer"/>
      <w:spacing w:after="0"/>
    </w:pPr>
    <w:r>
      <w:t>Issue Date:</w:t>
    </w:r>
    <w:r w:rsidR="005E2145">
      <w:t xml:space="preserve"> </w:t>
    </w:r>
    <w:r w:rsidR="000A4821">
      <w:t>06/27/25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w:t>
    </w:r>
    <w:r w:rsidR="005E2145">
      <w:t>610</w:t>
    </w:r>
    <w:r w:rsidR="00436A19">
      <w:t xml:space="preserve"> A</w:t>
    </w:r>
    <w:r w:rsidR="009A0CEA">
      <w:t>pp</w:t>
    </w:r>
    <w:r w:rsidR="00436A19">
      <w:t xml:space="preserve"> </w:t>
    </w:r>
    <w:r w:rsidR="005E2145">
      <w:t>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2C598" w14:textId="77777777" w:rsidR="002A3CA0" w:rsidRDefault="002A3CA0" w:rsidP="00436A19">
      <w:r>
        <w:separator/>
      </w:r>
    </w:p>
  </w:footnote>
  <w:footnote w:type="continuationSeparator" w:id="0">
    <w:p w14:paraId="68519D77" w14:textId="77777777" w:rsidR="002A3CA0" w:rsidRDefault="002A3CA0" w:rsidP="00436A19">
      <w:r>
        <w:continuationSeparator/>
      </w:r>
    </w:p>
  </w:footnote>
  <w:footnote w:type="continuationNotice" w:id="1">
    <w:p w14:paraId="4FB935E0" w14:textId="77777777" w:rsidR="002A3CA0" w:rsidRDefault="002A3CA0"/>
  </w:footnote>
  <w:footnote w:id="2">
    <w:p w14:paraId="4F0CF82E" w14:textId="5488507D" w:rsidR="00F05F32" w:rsidRDefault="00F05F32">
      <w:pPr>
        <w:pStyle w:val="FootnoteText"/>
      </w:pPr>
      <w:r>
        <w:rPr>
          <w:rStyle w:val="FootnoteReference"/>
        </w:rPr>
        <w:footnoteRef/>
      </w:r>
      <w:r>
        <w:t xml:space="preserve"> </w:t>
      </w:r>
      <w:r w:rsidRPr="00F05F32">
        <w:t>Although the definition for VLSSIR refers to "safety significance," the VLSSIR process applies to a broad range of regulated areas related to safety, including security, emergency planning and preparedness, documentation control, and reporting.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24674D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38898A0"/>
    <w:multiLevelType w:val="hybridMultilevel"/>
    <w:tmpl w:val="27506CC8"/>
    <w:lvl w:ilvl="0" w:tplc="9D0A1688">
      <w:start w:val="1"/>
      <w:numFmt w:val="bullet"/>
      <w:lvlText w:val=""/>
      <w:lvlJc w:val="left"/>
      <w:pPr>
        <w:ind w:left="720" w:hanging="360"/>
      </w:pPr>
      <w:rPr>
        <w:rFonts w:ascii="Symbol" w:hAnsi="Symbol" w:hint="default"/>
      </w:rPr>
    </w:lvl>
    <w:lvl w:ilvl="1" w:tplc="CF92AF80">
      <w:start w:val="1"/>
      <w:numFmt w:val="bullet"/>
      <w:lvlText w:val="o"/>
      <w:lvlJc w:val="left"/>
      <w:pPr>
        <w:ind w:left="1440" w:hanging="360"/>
      </w:pPr>
      <w:rPr>
        <w:rFonts w:ascii="Courier New" w:hAnsi="Courier New" w:hint="default"/>
      </w:rPr>
    </w:lvl>
    <w:lvl w:ilvl="2" w:tplc="4CCA6E6C">
      <w:start w:val="1"/>
      <w:numFmt w:val="bullet"/>
      <w:lvlText w:val=""/>
      <w:lvlJc w:val="left"/>
      <w:pPr>
        <w:ind w:left="2160" w:hanging="360"/>
      </w:pPr>
      <w:rPr>
        <w:rFonts w:ascii="Wingdings" w:hAnsi="Wingdings" w:hint="default"/>
      </w:rPr>
    </w:lvl>
    <w:lvl w:ilvl="3" w:tplc="83EEC9EE">
      <w:start w:val="1"/>
      <w:numFmt w:val="bullet"/>
      <w:lvlText w:val=""/>
      <w:lvlJc w:val="left"/>
      <w:pPr>
        <w:ind w:left="2880" w:hanging="360"/>
      </w:pPr>
      <w:rPr>
        <w:rFonts w:ascii="Symbol" w:hAnsi="Symbol" w:hint="default"/>
      </w:rPr>
    </w:lvl>
    <w:lvl w:ilvl="4" w:tplc="4E2444EC">
      <w:start w:val="1"/>
      <w:numFmt w:val="bullet"/>
      <w:lvlText w:val="o"/>
      <w:lvlJc w:val="left"/>
      <w:pPr>
        <w:ind w:left="3600" w:hanging="360"/>
      </w:pPr>
      <w:rPr>
        <w:rFonts w:ascii="Courier New" w:hAnsi="Courier New" w:hint="default"/>
      </w:rPr>
    </w:lvl>
    <w:lvl w:ilvl="5" w:tplc="A2680FE0">
      <w:start w:val="1"/>
      <w:numFmt w:val="bullet"/>
      <w:lvlText w:val=""/>
      <w:lvlJc w:val="left"/>
      <w:pPr>
        <w:ind w:left="4320" w:hanging="360"/>
      </w:pPr>
      <w:rPr>
        <w:rFonts w:ascii="Wingdings" w:hAnsi="Wingdings" w:hint="default"/>
      </w:rPr>
    </w:lvl>
    <w:lvl w:ilvl="6" w:tplc="4534287A">
      <w:start w:val="1"/>
      <w:numFmt w:val="bullet"/>
      <w:lvlText w:val=""/>
      <w:lvlJc w:val="left"/>
      <w:pPr>
        <w:ind w:left="5040" w:hanging="360"/>
      </w:pPr>
      <w:rPr>
        <w:rFonts w:ascii="Symbol" w:hAnsi="Symbol" w:hint="default"/>
      </w:rPr>
    </w:lvl>
    <w:lvl w:ilvl="7" w:tplc="28360A84">
      <w:start w:val="1"/>
      <w:numFmt w:val="bullet"/>
      <w:lvlText w:val="o"/>
      <w:lvlJc w:val="left"/>
      <w:pPr>
        <w:ind w:left="5760" w:hanging="360"/>
      </w:pPr>
      <w:rPr>
        <w:rFonts w:ascii="Courier New" w:hAnsi="Courier New" w:hint="default"/>
      </w:rPr>
    </w:lvl>
    <w:lvl w:ilvl="8" w:tplc="BC76B32E">
      <w:start w:val="1"/>
      <w:numFmt w:val="bullet"/>
      <w:lvlText w:val=""/>
      <w:lvlJc w:val="left"/>
      <w:pPr>
        <w:ind w:left="6480" w:hanging="360"/>
      </w:pPr>
      <w:rPr>
        <w:rFonts w:ascii="Wingdings" w:hAnsi="Wingdings" w:hint="default"/>
      </w:rPr>
    </w:lvl>
  </w:abstractNum>
  <w:abstractNum w:abstractNumId="4" w15:restartNumberingAfterBreak="0">
    <w:nsid w:val="0683A32B"/>
    <w:multiLevelType w:val="hybridMultilevel"/>
    <w:tmpl w:val="50FAE2CE"/>
    <w:lvl w:ilvl="0" w:tplc="95DCBDF8">
      <w:start w:val="1"/>
      <w:numFmt w:val="lowerLetter"/>
      <w:lvlText w:val="%1."/>
      <w:lvlJc w:val="left"/>
      <w:pPr>
        <w:ind w:left="720" w:hanging="360"/>
      </w:pPr>
    </w:lvl>
    <w:lvl w:ilvl="1" w:tplc="54665498">
      <w:start w:val="1"/>
      <w:numFmt w:val="lowerLetter"/>
      <w:lvlText w:val="%2."/>
      <w:lvlJc w:val="left"/>
      <w:pPr>
        <w:ind w:left="1440" w:hanging="360"/>
      </w:pPr>
    </w:lvl>
    <w:lvl w:ilvl="2" w:tplc="CC1CC9B6">
      <w:start w:val="1"/>
      <w:numFmt w:val="lowerRoman"/>
      <w:lvlText w:val="%3."/>
      <w:lvlJc w:val="right"/>
      <w:pPr>
        <w:ind w:left="2160" w:hanging="180"/>
      </w:pPr>
    </w:lvl>
    <w:lvl w:ilvl="3" w:tplc="F22E9882">
      <w:start w:val="1"/>
      <w:numFmt w:val="decimal"/>
      <w:lvlText w:val="%4."/>
      <w:lvlJc w:val="left"/>
      <w:pPr>
        <w:ind w:left="2880" w:hanging="360"/>
      </w:pPr>
    </w:lvl>
    <w:lvl w:ilvl="4" w:tplc="4926A7AE">
      <w:start w:val="1"/>
      <w:numFmt w:val="lowerLetter"/>
      <w:lvlText w:val="%5."/>
      <w:lvlJc w:val="left"/>
      <w:pPr>
        <w:ind w:left="3600" w:hanging="360"/>
      </w:pPr>
    </w:lvl>
    <w:lvl w:ilvl="5" w:tplc="2AA21394">
      <w:start w:val="1"/>
      <w:numFmt w:val="lowerRoman"/>
      <w:lvlText w:val="%6."/>
      <w:lvlJc w:val="right"/>
      <w:pPr>
        <w:ind w:left="4320" w:hanging="180"/>
      </w:pPr>
    </w:lvl>
    <w:lvl w:ilvl="6" w:tplc="66C4F9E8">
      <w:start w:val="1"/>
      <w:numFmt w:val="decimal"/>
      <w:lvlText w:val="%7."/>
      <w:lvlJc w:val="left"/>
      <w:pPr>
        <w:ind w:left="5040" w:hanging="360"/>
      </w:pPr>
    </w:lvl>
    <w:lvl w:ilvl="7" w:tplc="D9A8A686">
      <w:start w:val="1"/>
      <w:numFmt w:val="lowerLetter"/>
      <w:lvlText w:val="%8."/>
      <w:lvlJc w:val="left"/>
      <w:pPr>
        <w:ind w:left="5760" w:hanging="360"/>
      </w:pPr>
    </w:lvl>
    <w:lvl w:ilvl="8" w:tplc="05608552">
      <w:start w:val="1"/>
      <w:numFmt w:val="lowerRoman"/>
      <w:lvlText w:val="%9."/>
      <w:lvlJc w:val="right"/>
      <w:pPr>
        <w:ind w:left="6480" w:hanging="180"/>
      </w:pPr>
    </w:lvl>
  </w:abstractNum>
  <w:abstractNum w:abstractNumId="5" w15:restartNumberingAfterBreak="0">
    <w:nsid w:val="198A4788"/>
    <w:multiLevelType w:val="hybridMultilevel"/>
    <w:tmpl w:val="C0CE2584"/>
    <w:lvl w:ilvl="0" w:tplc="C5469B6A">
      <w:start w:val="1"/>
      <w:numFmt w:val="lowerLetter"/>
      <w:lvlText w:val="%1."/>
      <w:lvlJc w:val="left"/>
      <w:pPr>
        <w:ind w:left="720" w:hanging="360"/>
      </w:pPr>
    </w:lvl>
    <w:lvl w:ilvl="1" w:tplc="BA001BC2">
      <w:start w:val="1"/>
      <w:numFmt w:val="lowerLetter"/>
      <w:lvlText w:val="%2."/>
      <w:lvlJc w:val="left"/>
      <w:pPr>
        <w:ind w:left="1440" w:hanging="360"/>
      </w:pPr>
    </w:lvl>
    <w:lvl w:ilvl="2" w:tplc="483ECA02">
      <w:start w:val="1"/>
      <w:numFmt w:val="lowerRoman"/>
      <w:lvlText w:val="%3."/>
      <w:lvlJc w:val="right"/>
      <w:pPr>
        <w:ind w:left="2160" w:hanging="180"/>
      </w:pPr>
    </w:lvl>
    <w:lvl w:ilvl="3" w:tplc="6268C49C">
      <w:start w:val="1"/>
      <w:numFmt w:val="decimal"/>
      <w:lvlText w:val="%4."/>
      <w:lvlJc w:val="left"/>
      <w:pPr>
        <w:ind w:left="2880" w:hanging="360"/>
      </w:pPr>
    </w:lvl>
    <w:lvl w:ilvl="4" w:tplc="443AC652">
      <w:start w:val="1"/>
      <w:numFmt w:val="lowerLetter"/>
      <w:lvlText w:val="%5."/>
      <w:lvlJc w:val="left"/>
      <w:pPr>
        <w:ind w:left="3600" w:hanging="360"/>
      </w:pPr>
    </w:lvl>
    <w:lvl w:ilvl="5" w:tplc="ACB676FC">
      <w:start w:val="1"/>
      <w:numFmt w:val="lowerRoman"/>
      <w:lvlText w:val="%6."/>
      <w:lvlJc w:val="right"/>
      <w:pPr>
        <w:ind w:left="4320" w:hanging="180"/>
      </w:pPr>
    </w:lvl>
    <w:lvl w:ilvl="6" w:tplc="3A10C2EE">
      <w:start w:val="1"/>
      <w:numFmt w:val="decimal"/>
      <w:lvlText w:val="%7."/>
      <w:lvlJc w:val="left"/>
      <w:pPr>
        <w:ind w:left="5040" w:hanging="360"/>
      </w:pPr>
    </w:lvl>
    <w:lvl w:ilvl="7" w:tplc="962C9674">
      <w:start w:val="1"/>
      <w:numFmt w:val="lowerLetter"/>
      <w:lvlText w:val="%8."/>
      <w:lvlJc w:val="left"/>
      <w:pPr>
        <w:ind w:left="5760" w:hanging="360"/>
      </w:pPr>
    </w:lvl>
    <w:lvl w:ilvl="8" w:tplc="7D78E0FC">
      <w:start w:val="1"/>
      <w:numFmt w:val="lowerRoman"/>
      <w:lvlText w:val="%9."/>
      <w:lvlJc w:val="right"/>
      <w:pPr>
        <w:ind w:left="6480" w:hanging="180"/>
      </w:pPr>
    </w:lvl>
  </w:abstractNum>
  <w:abstractNum w:abstractNumId="6" w15:restartNumberingAfterBreak="0">
    <w:nsid w:val="255412EF"/>
    <w:multiLevelType w:val="hybridMultilevel"/>
    <w:tmpl w:val="782CB454"/>
    <w:lvl w:ilvl="0" w:tplc="7D3C0056">
      <w:start w:val="1"/>
      <w:numFmt w:val="lowerLetter"/>
      <w:lvlText w:val="%1."/>
      <w:lvlJc w:val="left"/>
      <w:pPr>
        <w:ind w:left="720" w:hanging="360"/>
      </w:pPr>
    </w:lvl>
    <w:lvl w:ilvl="1" w:tplc="392CA3F4">
      <w:start w:val="1"/>
      <w:numFmt w:val="lowerLetter"/>
      <w:lvlText w:val="%2."/>
      <w:lvlJc w:val="left"/>
      <w:pPr>
        <w:ind w:left="1440" w:hanging="360"/>
      </w:pPr>
    </w:lvl>
    <w:lvl w:ilvl="2" w:tplc="3A9E31E6">
      <w:start w:val="1"/>
      <w:numFmt w:val="lowerRoman"/>
      <w:lvlText w:val="%3."/>
      <w:lvlJc w:val="right"/>
      <w:pPr>
        <w:ind w:left="2160" w:hanging="180"/>
      </w:pPr>
    </w:lvl>
    <w:lvl w:ilvl="3" w:tplc="AE5464DC">
      <w:start w:val="1"/>
      <w:numFmt w:val="decimal"/>
      <w:lvlText w:val="%4."/>
      <w:lvlJc w:val="left"/>
      <w:pPr>
        <w:ind w:left="2880" w:hanging="360"/>
      </w:pPr>
    </w:lvl>
    <w:lvl w:ilvl="4" w:tplc="BEFEA0C6">
      <w:start w:val="1"/>
      <w:numFmt w:val="lowerLetter"/>
      <w:lvlText w:val="%5."/>
      <w:lvlJc w:val="left"/>
      <w:pPr>
        <w:ind w:left="3600" w:hanging="360"/>
      </w:pPr>
    </w:lvl>
    <w:lvl w:ilvl="5" w:tplc="48BE2B1C">
      <w:start w:val="1"/>
      <w:numFmt w:val="lowerRoman"/>
      <w:lvlText w:val="%6."/>
      <w:lvlJc w:val="right"/>
      <w:pPr>
        <w:ind w:left="4320" w:hanging="180"/>
      </w:pPr>
    </w:lvl>
    <w:lvl w:ilvl="6" w:tplc="23468044">
      <w:start w:val="1"/>
      <w:numFmt w:val="decimal"/>
      <w:lvlText w:val="%7."/>
      <w:lvlJc w:val="left"/>
      <w:pPr>
        <w:ind w:left="5040" w:hanging="360"/>
      </w:pPr>
    </w:lvl>
    <w:lvl w:ilvl="7" w:tplc="0F9894DA">
      <w:start w:val="1"/>
      <w:numFmt w:val="lowerLetter"/>
      <w:lvlText w:val="%8."/>
      <w:lvlJc w:val="left"/>
      <w:pPr>
        <w:ind w:left="5760" w:hanging="360"/>
      </w:pPr>
    </w:lvl>
    <w:lvl w:ilvl="8" w:tplc="17F2FDA4">
      <w:start w:val="1"/>
      <w:numFmt w:val="lowerRoman"/>
      <w:lvlText w:val="%9."/>
      <w:lvlJc w:val="right"/>
      <w:pPr>
        <w:ind w:left="6480" w:hanging="180"/>
      </w:pPr>
    </w:lvl>
  </w:abstractNum>
  <w:abstractNum w:abstractNumId="7" w15:restartNumberingAfterBreak="0">
    <w:nsid w:val="288F2E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CAC6EAB"/>
    <w:multiLevelType w:val="hybridMultilevel"/>
    <w:tmpl w:val="2E2CB1BC"/>
    <w:lvl w:ilvl="0" w:tplc="09C88DC2">
      <w:start w:val="1"/>
      <w:numFmt w:val="lowerLetter"/>
      <w:lvlText w:val="%1."/>
      <w:lvlJc w:val="left"/>
      <w:pPr>
        <w:ind w:left="720" w:hanging="360"/>
      </w:pPr>
    </w:lvl>
    <w:lvl w:ilvl="1" w:tplc="EA241BA0">
      <w:start w:val="1"/>
      <w:numFmt w:val="lowerLetter"/>
      <w:lvlText w:val="%2."/>
      <w:lvlJc w:val="left"/>
      <w:pPr>
        <w:ind w:left="1440" w:hanging="360"/>
      </w:pPr>
    </w:lvl>
    <w:lvl w:ilvl="2" w:tplc="0C6E2786">
      <w:start w:val="1"/>
      <w:numFmt w:val="lowerRoman"/>
      <w:lvlText w:val="%3."/>
      <w:lvlJc w:val="right"/>
      <w:pPr>
        <w:ind w:left="2160" w:hanging="180"/>
      </w:pPr>
    </w:lvl>
    <w:lvl w:ilvl="3" w:tplc="B798EA82">
      <w:start w:val="1"/>
      <w:numFmt w:val="decimal"/>
      <w:lvlText w:val="%4."/>
      <w:lvlJc w:val="left"/>
      <w:pPr>
        <w:ind w:left="2880" w:hanging="360"/>
      </w:pPr>
    </w:lvl>
    <w:lvl w:ilvl="4" w:tplc="3A506FA4">
      <w:start w:val="1"/>
      <w:numFmt w:val="lowerLetter"/>
      <w:lvlText w:val="%5."/>
      <w:lvlJc w:val="left"/>
      <w:pPr>
        <w:ind w:left="3600" w:hanging="360"/>
      </w:pPr>
    </w:lvl>
    <w:lvl w:ilvl="5" w:tplc="75B406B2">
      <w:start w:val="1"/>
      <w:numFmt w:val="lowerRoman"/>
      <w:lvlText w:val="%6."/>
      <w:lvlJc w:val="right"/>
      <w:pPr>
        <w:ind w:left="4320" w:hanging="180"/>
      </w:pPr>
    </w:lvl>
    <w:lvl w:ilvl="6" w:tplc="2A3CBB84">
      <w:start w:val="1"/>
      <w:numFmt w:val="decimal"/>
      <w:lvlText w:val="%7."/>
      <w:lvlJc w:val="left"/>
      <w:pPr>
        <w:ind w:left="5040" w:hanging="360"/>
      </w:pPr>
    </w:lvl>
    <w:lvl w:ilvl="7" w:tplc="5A864DCA">
      <w:start w:val="1"/>
      <w:numFmt w:val="lowerLetter"/>
      <w:lvlText w:val="%8."/>
      <w:lvlJc w:val="left"/>
      <w:pPr>
        <w:ind w:left="5760" w:hanging="360"/>
      </w:pPr>
    </w:lvl>
    <w:lvl w:ilvl="8" w:tplc="C2AA773C">
      <w:start w:val="1"/>
      <w:numFmt w:val="lowerRoman"/>
      <w:lvlText w:val="%9."/>
      <w:lvlJc w:val="right"/>
      <w:pPr>
        <w:ind w:left="6480" w:hanging="180"/>
      </w:pPr>
    </w:lvl>
  </w:abstractNum>
  <w:abstractNum w:abstractNumId="9" w15:restartNumberingAfterBreak="0">
    <w:nsid w:val="3C065E3F"/>
    <w:multiLevelType w:val="hybridMultilevel"/>
    <w:tmpl w:val="1B7CD794"/>
    <w:lvl w:ilvl="0" w:tplc="0A8C0A28">
      <w:start w:val="1"/>
      <w:numFmt w:val="lowerLetter"/>
      <w:lvlText w:val="%1."/>
      <w:lvlJc w:val="left"/>
      <w:pPr>
        <w:ind w:left="720" w:hanging="360"/>
      </w:pPr>
    </w:lvl>
    <w:lvl w:ilvl="1" w:tplc="0A7CA9B6">
      <w:start w:val="1"/>
      <w:numFmt w:val="lowerLetter"/>
      <w:lvlText w:val="%2."/>
      <w:lvlJc w:val="left"/>
      <w:pPr>
        <w:ind w:left="1440" w:hanging="360"/>
      </w:pPr>
    </w:lvl>
    <w:lvl w:ilvl="2" w:tplc="29AE46A4">
      <w:start w:val="1"/>
      <w:numFmt w:val="lowerRoman"/>
      <w:lvlText w:val="%3."/>
      <w:lvlJc w:val="right"/>
      <w:pPr>
        <w:ind w:left="2160" w:hanging="180"/>
      </w:pPr>
    </w:lvl>
    <w:lvl w:ilvl="3" w:tplc="514C6974">
      <w:start w:val="1"/>
      <w:numFmt w:val="decimal"/>
      <w:lvlText w:val="%4."/>
      <w:lvlJc w:val="left"/>
      <w:pPr>
        <w:ind w:left="2880" w:hanging="360"/>
      </w:pPr>
    </w:lvl>
    <w:lvl w:ilvl="4" w:tplc="E1E6EBCA">
      <w:start w:val="1"/>
      <w:numFmt w:val="lowerLetter"/>
      <w:lvlText w:val="%5."/>
      <w:lvlJc w:val="left"/>
      <w:pPr>
        <w:ind w:left="3600" w:hanging="360"/>
      </w:pPr>
    </w:lvl>
    <w:lvl w:ilvl="5" w:tplc="5DE237C6">
      <w:start w:val="1"/>
      <w:numFmt w:val="lowerRoman"/>
      <w:lvlText w:val="%6."/>
      <w:lvlJc w:val="right"/>
      <w:pPr>
        <w:ind w:left="4320" w:hanging="180"/>
      </w:pPr>
    </w:lvl>
    <w:lvl w:ilvl="6" w:tplc="2E62DA88">
      <w:start w:val="1"/>
      <w:numFmt w:val="decimal"/>
      <w:lvlText w:val="%7."/>
      <w:lvlJc w:val="left"/>
      <w:pPr>
        <w:ind w:left="5040" w:hanging="360"/>
      </w:pPr>
    </w:lvl>
    <w:lvl w:ilvl="7" w:tplc="3F481D7E">
      <w:start w:val="1"/>
      <w:numFmt w:val="lowerLetter"/>
      <w:lvlText w:val="%8."/>
      <w:lvlJc w:val="left"/>
      <w:pPr>
        <w:ind w:left="5760" w:hanging="360"/>
      </w:pPr>
    </w:lvl>
    <w:lvl w:ilvl="8" w:tplc="DE1EDACE">
      <w:start w:val="1"/>
      <w:numFmt w:val="lowerRoman"/>
      <w:lvlText w:val="%9."/>
      <w:lvlJc w:val="right"/>
      <w:pPr>
        <w:ind w:left="6480" w:hanging="180"/>
      </w:pPr>
    </w:lvl>
  </w:abstractNum>
  <w:abstractNum w:abstractNumId="10" w15:restartNumberingAfterBreak="0">
    <w:nsid w:val="4307CBEA"/>
    <w:multiLevelType w:val="hybridMultilevel"/>
    <w:tmpl w:val="416AEFAE"/>
    <w:lvl w:ilvl="0" w:tplc="91C83D58">
      <w:start w:val="1"/>
      <w:numFmt w:val="lowerLetter"/>
      <w:lvlText w:val="%1."/>
      <w:lvlJc w:val="left"/>
      <w:pPr>
        <w:ind w:left="720" w:hanging="360"/>
      </w:pPr>
    </w:lvl>
    <w:lvl w:ilvl="1" w:tplc="E3A01E62">
      <w:start w:val="1"/>
      <w:numFmt w:val="lowerLetter"/>
      <w:lvlText w:val="%2."/>
      <w:lvlJc w:val="left"/>
      <w:pPr>
        <w:ind w:left="1440" w:hanging="360"/>
      </w:pPr>
    </w:lvl>
    <w:lvl w:ilvl="2" w:tplc="E752C024">
      <w:start w:val="1"/>
      <w:numFmt w:val="lowerRoman"/>
      <w:lvlText w:val="%3."/>
      <w:lvlJc w:val="right"/>
      <w:pPr>
        <w:ind w:left="2160" w:hanging="180"/>
      </w:pPr>
    </w:lvl>
    <w:lvl w:ilvl="3" w:tplc="98AC97DE">
      <w:start w:val="1"/>
      <w:numFmt w:val="decimal"/>
      <w:lvlText w:val="%4."/>
      <w:lvlJc w:val="left"/>
      <w:pPr>
        <w:ind w:left="2880" w:hanging="360"/>
      </w:pPr>
    </w:lvl>
    <w:lvl w:ilvl="4" w:tplc="A7DAFAF2">
      <w:start w:val="1"/>
      <w:numFmt w:val="lowerLetter"/>
      <w:lvlText w:val="%5."/>
      <w:lvlJc w:val="left"/>
      <w:pPr>
        <w:ind w:left="3600" w:hanging="360"/>
      </w:pPr>
    </w:lvl>
    <w:lvl w:ilvl="5" w:tplc="B6904DA0">
      <w:start w:val="1"/>
      <w:numFmt w:val="lowerRoman"/>
      <w:lvlText w:val="%6."/>
      <w:lvlJc w:val="right"/>
      <w:pPr>
        <w:ind w:left="4320" w:hanging="180"/>
      </w:pPr>
    </w:lvl>
    <w:lvl w:ilvl="6" w:tplc="5FDC0686">
      <w:start w:val="1"/>
      <w:numFmt w:val="decimal"/>
      <w:lvlText w:val="%7."/>
      <w:lvlJc w:val="left"/>
      <w:pPr>
        <w:ind w:left="5040" w:hanging="360"/>
      </w:pPr>
    </w:lvl>
    <w:lvl w:ilvl="7" w:tplc="99B42A7C">
      <w:start w:val="1"/>
      <w:numFmt w:val="lowerLetter"/>
      <w:lvlText w:val="%8."/>
      <w:lvlJc w:val="left"/>
      <w:pPr>
        <w:ind w:left="5760" w:hanging="360"/>
      </w:pPr>
    </w:lvl>
    <w:lvl w:ilvl="8" w:tplc="27F09062">
      <w:start w:val="1"/>
      <w:numFmt w:val="lowerRoman"/>
      <w:lvlText w:val="%9."/>
      <w:lvlJc w:val="right"/>
      <w:pPr>
        <w:ind w:left="6480" w:hanging="180"/>
      </w:pPr>
    </w:lvl>
  </w:abstractNum>
  <w:abstractNum w:abstractNumId="11" w15:restartNumberingAfterBreak="0">
    <w:nsid w:val="47CBD7A5"/>
    <w:multiLevelType w:val="hybridMultilevel"/>
    <w:tmpl w:val="641030CA"/>
    <w:lvl w:ilvl="0" w:tplc="29A05296">
      <w:start w:val="1"/>
      <w:numFmt w:val="lowerLetter"/>
      <w:lvlText w:val="%1."/>
      <w:lvlJc w:val="left"/>
      <w:pPr>
        <w:ind w:left="720" w:hanging="360"/>
      </w:pPr>
    </w:lvl>
    <w:lvl w:ilvl="1" w:tplc="A4140004">
      <w:start w:val="1"/>
      <w:numFmt w:val="lowerLetter"/>
      <w:lvlText w:val="%2."/>
      <w:lvlJc w:val="left"/>
      <w:pPr>
        <w:ind w:left="1440" w:hanging="360"/>
      </w:pPr>
    </w:lvl>
    <w:lvl w:ilvl="2" w:tplc="1A3A73B2">
      <w:start w:val="1"/>
      <w:numFmt w:val="lowerRoman"/>
      <w:lvlText w:val="%3."/>
      <w:lvlJc w:val="right"/>
      <w:pPr>
        <w:ind w:left="2160" w:hanging="180"/>
      </w:pPr>
    </w:lvl>
    <w:lvl w:ilvl="3" w:tplc="0FA445F8">
      <w:start w:val="1"/>
      <w:numFmt w:val="decimal"/>
      <w:lvlText w:val="%4."/>
      <w:lvlJc w:val="left"/>
      <w:pPr>
        <w:ind w:left="2880" w:hanging="360"/>
      </w:pPr>
    </w:lvl>
    <w:lvl w:ilvl="4" w:tplc="8BCC850A">
      <w:start w:val="1"/>
      <w:numFmt w:val="lowerLetter"/>
      <w:lvlText w:val="%5."/>
      <w:lvlJc w:val="left"/>
      <w:pPr>
        <w:ind w:left="3600" w:hanging="360"/>
      </w:pPr>
    </w:lvl>
    <w:lvl w:ilvl="5" w:tplc="46A20986">
      <w:start w:val="1"/>
      <w:numFmt w:val="lowerRoman"/>
      <w:lvlText w:val="%6."/>
      <w:lvlJc w:val="right"/>
      <w:pPr>
        <w:ind w:left="4320" w:hanging="180"/>
      </w:pPr>
    </w:lvl>
    <w:lvl w:ilvl="6" w:tplc="AD44BCD6">
      <w:start w:val="1"/>
      <w:numFmt w:val="decimal"/>
      <w:lvlText w:val="%7."/>
      <w:lvlJc w:val="left"/>
      <w:pPr>
        <w:ind w:left="5040" w:hanging="360"/>
      </w:pPr>
    </w:lvl>
    <w:lvl w:ilvl="7" w:tplc="E200B1F4">
      <w:start w:val="1"/>
      <w:numFmt w:val="lowerLetter"/>
      <w:lvlText w:val="%8."/>
      <w:lvlJc w:val="left"/>
      <w:pPr>
        <w:ind w:left="5760" w:hanging="360"/>
      </w:pPr>
    </w:lvl>
    <w:lvl w:ilvl="8" w:tplc="8166AD16">
      <w:start w:val="1"/>
      <w:numFmt w:val="lowerRoman"/>
      <w:lvlText w:val="%9."/>
      <w:lvlJc w:val="right"/>
      <w:pPr>
        <w:ind w:left="6480" w:hanging="180"/>
      </w:pPr>
    </w:lvl>
  </w:abstractNum>
  <w:abstractNum w:abstractNumId="12" w15:restartNumberingAfterBreak="0">
    <w:nsid w:val="484B3F2C"/>
    <w:multiLevelType w:val="hybridMultilevel"/>
    <w:tmpl w:val="3BBE7632"/>
    <w:lvl w:ilvl="0" w:tplc="C796833C">
      <w:start w:val="1"/>
      <w:numFmt w:val="lowerLetter"/>
      <w:lvlText w:val="%1."/>
      <w:lvlJc w:val="left"/>
      <w:pPr>
        <w:ind w:left="720" w:hanging="360"/>
      </w:pPr>
    </w:lvl>
    <w:lvl w:ilvl="1" w:tplc="05DAF01E">
      <w:start w:val="1"/>
      <w:numFmt w:val="lowerLetter"/>
      <w:lvlText w:val="%2."/>
      <w:lvlJc w:val="left"/>
      <w:pPr>
        <w:ind w:left="1440" w:hanging="360"/>
      </w:pPr>
    </w:lvl>
    <w:lvl w:ilvl="2" w:tplc="6A360E42">
      <w:start w:val="1"/>
      <w:numFmt w:val="lowerRoman"/>
      <w:lvlText w:val="%3."/>
      <w:lvlJc w:val="right"/>
      <w:pPr>
        <w:ind w:left="2160" w:hanging="180"/>
      </w:pPr>
    </w:lvl>
    <w:lvl w:ilvl="3" w:tplc="7AE04690">
      <w:start w:val="1"/>
      <w:numFmt w:val="decimal"/>
      <w:lvlText w:val="%4."/>
      <w:lvlJc w:val="left"/>
      <w:pPr>
        <w:ind w:left="2880" w:hanging="360"/>
      </w:pPr>
    </w:lvl>
    <w:lvl w:ilvl="4" w:tplc="755CA8A2">
      <w:start w:val="1"/>
      <w:numFmt w:val="lowerLetter"/>
      <w:lvlText w:val="%5."/>
      <w:lvlJc w:val="left"/>
      <w:pPr>
        <w:ind w:left="3600" w:hanging="360"/>
      </w:pPr>
    </w:lvl>
    <w:lvl w:ilvl="5" w:tplc="C5DAF054">
      <w:start w:val="1"/>
      <w:numFmt w:val="lowerRoman"/>
      <w:lvlText w:val="%6."/>
      <w:lvlJc w:val="right"/>
      <w:pPr>
        <w:ind w:left="4320" w:hanging="180"/>
      </w:pPr>
    </w:lvl>
    <w:lvl w:ilvl="6" w:tplc="6114C67A">
      <w:start w:val="1"/>
      <w:numFmt w:val="decimal"/>
      <w:lvlText w:val="%7."/>
      <w:lvlJc w:val="left"/>
      <w:pPr>
        <w:ind w:left="5040" w:hanging="360"/>
      </w:pPr>
    </w:lvl>
    <w:lvl w:ilvl="7" w:tplc="CE0AF364">
      <w:start w:val="1"/>
      <w:numFmt w:val="lowerLetter"/>
      <w:lvlText w:val="%8."/>
      <w:lvlJc w:val="left"/>
      <w:pPr>
        <w:ind w:left="5760" w:hanging="360"/>
      </w:pPr>
    </w:lvl>
    <w:lvl w:ilvl="8" w:tplc="F3C097A4">
      <w:start w:val="1"/>
      <w:numFmt w:val="lowerRoman"/>
      <w:lvlText w:val="%9."/>
      <w:lvlJc w:val="right"/>
      <w:pPr>
        <w:ind w:left="6480" w:hanging="180"/>
      </w:pPr>
    </w:lvl>
  </w:abstractNum>
  <w:abstractNum w:abstractNumId="13" w15:restartNumberingAfterBreak="0">
    <w:nsid w:val="58F15632"/>
    <w:multiLevelType w:val="hybridMultilevel"/>
    <w:tmpl w:val="CDCA3BE8"/>
    <w:lvl w:ilvl="0" w:tplc="A620B528">
      <w:start w:val="1"/>
      <w:numFmt w:val="lowerLetter"/>
      <w:lvlText w:val="%1."/>
      <w:lvlJc w:val="left"/>
      <w:pPr>
        <w:ind w:left="720" w:hanging="360"/>
      </w:pPr>
    </w:lvl>
    <w:lvl w:ilvl="1" w:tplc="3FDA21F8">
      <w:start w:val="1"/>
      <w:numFmt w:val="lowerLetter"/>
      <w:lvlText w:val="%2."/>
      <w:lvlJc w:val="left"/>
      <w:pPr>
        <w:ind w:left="1440" w:hanging="360"/>
      </w:pPr>
    </w:lvl>
    <w:lvl w:ilvl="2" w:tplc="8766B888">
      <w:start w:val="1"/>
      <w:numFmt w:val="lowerRoman"/>
      <w:lvlText w:val="%3."/>
      <w:lvlJc w:val="right"/>
      <w:pPr>
        <w:ind w:left="2160" w:hanging="180"/>
      </w:pPr>
    </w:lvl>
    <w:lvl w:ilvl="3" w:tplc="E208C84E">
      <w:start w:val="1"/>
      <w:numFmt w:val="decimal"/>
      <w:lvlText w:val="%4."/>
      <w:lvlJc w:val="left"/>
      <w:pPr>
        <w:ind w:left="2880" w:hanging="360"/>
      </w:pPr>
    </w:lvl>
    <w:lvl w:ilvl="4" w:tplc="E99EDD8E">
      <w:start w:val="1"/>
      <w:numFmt w:val="lowerLetter"/>
      <w:lvlText w:val="%5."/>
      <w:lvlJc w:val="left"/>
      <w:pPr>
        <w:ind w:left="3600" w:hanging="360"/>
      </w:pPr>
    </w:lvl>
    <w:lvl w:ilvl="5" w:tplc="420E738C">
      <w:start w:val="1"/>
      <w:numFmt w:val="lowerRoman"/>
      <w:lvlText w:val="%6."/>
      <w:lvlJc w:val="right"/>
      <w:pPr>
        <w:ind w:left="4320" w:hanging="180"/>
      </w:pPr>
    </w:lvl>
    <w:lvl w:ilvl="6" w:tplc="423C5B92">
      <w:start w:val="1"/>
      <w:numFmt w:val="decimal"/>
      <w:lvlText w:val="%7."/>
      <w:lvlJc w:val="left"/>
      <w:pPr>
        <w:ind w:left="5040" w:hanging="360"/>
      </w:pPr>
    </w:lvl>
    <w:lvl w:ilvl="7" w:tplc="801E8EC4">
      <w:start w:val="1"/>
      <w:numFmt w:val="lowerLetter"/>
      <w:lvlText w:val="%8."/>
      <w:lvlJc w:val="left"/>
      <w:pPr>
        <w:ind w:left="5760" w:hanging="360"/>
      </w:pPr>
    </w:lvl>
    <w:lvl w:ilvl="8" w:tplc="5F8047AE">
      <w:start w:val="1"/>
      <w:numFmt w:val="lowerRoman"/>
      <w:lvlText w:val="%9."/>
      <w:lvlJc w:val="right"/>
      <w:pPr>
        <w:ind w:left="6480" w:hanging="180"/>
      </w:pPr>
    </w:lvl>
  </w:abstractNum>
  <w:abstractNum w:abstractNumId="14"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65181E86"/>
    <w:multiLevelType w:val="hybridMultilevel"/>
    <w:tmpl w:val="6C24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306087">
    <w:abstractNumId w:val="3"/>
  </w:num>
  <w:num w:numId="2" w16cid:durableId="2099398326">
    <w:abstractNumId w:val="6"/>
  </w:num>
  <w:num w:numId="3" w16cid:durableId="1566261302">
    <w:abstractNumId w:val="11"/>
  </w:num>
  <w:num w:numId="4" w16cid:durableId="324744390">
    <w:abstractNumId w:val="10"/>
  </w:num>
  <w:num w:numId="5" w16cid:durableId="1351026642">
    <w:abstractNumId w:val="9"/>
  </w:num>
  <w:num w:numId="6" w16cid:durableId="281418938">
    <w:abstractNumId w:val="4"/>
  </w:num>
  <w:num w:numId="7" w16cid:durableId="1481923709">
    <w:abstractNumId w:val="5"/>
  </w:num>
  <w:num w:numId="8" w16cid:durableId="1342049343">
    <w:abstractNumId w:val="12"/>
  </w:num>
  <w:num w:numId="9" w16cid:durableId="1168129992">
    <w:abstractNumId w:val="13"/>
  </w:num>
  <w:num w:numId="10" w16cid:durableId="1097598864">
    <w:abstractNumId w:val="8"/>
  </w:num>
  <w:num w:numId="11" w16cid:durableId="36707207">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16cid:durableId="2144929273">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16cid:durableId="943154206">
    <w:abstractNumId w:val="14"/>
  </w:num>
  <w:num w:numId="14" w16cid:durableId="89951224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16cid:durableId="737169247">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6" w16cid:durableId="298611225">
    <w:abstractNumId w:val="14"/>
  </w:num>
  <w:num w:numId="17" w16cid:durableId="304701046">
    <w:abstractNumId w:val="7"/>
  </w:num>
  <w:num w:numId="18" w16cid:durableId="497304439">
    <w:abstractNumId w:val="15"/>
  </w:num>
  <w:num w:numId="19" w16cid:durableId="1880821066">
    <w:abstractNumId w:val="0"/>
  </w:num>
  <w:num w:numId="20" w16cid:durableId="1706364345">
    <w:abstractNumId w:val="0"/>
  </w:num>
  <w:num w:numId="21" w16cid:durableId="1580477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333"/>
    <w:rsid w:val="000006D0"/>
    <w:rsid w:val="00003343"/>
    <w:rsid w:val="00005B26"/>
    <w:rsid w:val="00006745"/>
    <w:rsid w:val="0002520A"/>
    <w:rsid w:val="00031265"/>
    <w:rsid w:val="00040FCB"/>
    <w:rsid w:val="00042AC9"/>
    <w:rsid w:val="00046A0B"/>
    <w:rsid w:val="00053D1A"/>
    <w:rsid w:val="00054AB4"/>
    <w:rsid w:val="0005662F"/>
    <w:rsid w:val="00057637"/>
    <w:rsid w:val="000608D6"/>
    <w:rsid w:val="00065785"/>
    <w:rsid w:val="000835BA"/>
    <w:rsid w:val="00093609"/>
    <w:rsid w:val="0009536C"/>
    <w:rsid w:val="0009777E"/>
    <w:rsid w:val="000A0D1E"/>
    <w:rsid w:val="000A172B"/>
    <w:rsid w:val="000A4821"/>
    <w:rsid w:val="000D0A7C"/>
    <w:rsid w:val="000E05E8"/>
    <w:rsid w:val="000E23B8"/>
    <w:rsid w:val="000F5303"/>
    <w:rsid w:val="000F7A00"/>
    <w:rsid w:val="00103CF8"/>
    <w:rsid w:val="00107EDC"/>
    <w:rsid w:val="0012414D"/>
    <w:rsid w:val="0012441D"/>
    <w:rsid w:val="00133E30"/>
    <w:rsid w:val="00146346"/>
    <w:rsid w:val="0015337A"/>
    <w:rsid w:val="0015469B"/>
    <w:rsid w:val="001763EA"/>
    <w:rsid w:val="00177C6F"/>
    <w:rsid w:val="00177C8B"/>
    <w:rsid w:val="0018270E"/>
    <w:rsid w:val="00187600"/>
    <w:rsid w:val="00194065"/>
    <w:rsid w:val="001B0B63"/>
    <w:rsid w:val="001B6A4A"/>
    <w:rsid w:val="001D23EF"/>
    <w:rsid w:val="001D3473"/>
    <w:rsid w:val="001D44A7"/>
    <w:rsid w:val="001E10CD"/>
    <w:rsid w:val="001E4BC1"/>
    <w:rsid w:val="001E6D3E"/>
    <w:rsid w:val="001F51AC"/>
    <w:rsid w:val="001F6A70"/>
    <w:rsid w:val="00201717"/>
    <w:rsid w:val="00203F4B"/>
    <w:rsid w:val="00210286"/>
    <w:rsid w:val="00212A71"/>
    <w:rsid w:val="00215196"/>
    <w:rsid w:val="00220DD1"/>
    <w:rsid w:val="00223C83"/>
    <w:rsid w:val="00223CBB"/>
    <w:rsid w:val="00234C98"/>
    <w:rsid w:val="0023518A"/>
    <w:rsid w:val="00237ACC"/>
    <w:rsid w:val="00245C25"/>
    <w:rsid w:val="0026004E"/>
    <w:rsid w:val="00261B84"/>
    <w:rsid w:val="00261D85"/>
    <w:rsid w:val="002677D2"/>
    <w:rsid w:val="002721F1"/>
    <w:rsid w:val="00287808"/>
    <w:rsid w:val="00297773"/>
    <w:rsid w:val="002A3CA0"/>
    <w:rsid w:val="002A7702"/>
    <w:rsid w:val="002B2651"/>
    <w:rsid w:val="002C4927"/>
    <w:rsid w:val="002C6F7C"/>
    <w:rsid w:val="002D5CC9"/>
    <w:rsid w:val="002E4B28"/>
    <w:rsid w:val="002E7545"/>
    <w:rsid w:val="003009E5"/>
    <w:rsid w:val="00306AE4"/>
    <w:rsid w:val="00310DF3"/>
    <w:rsid w:val="003229EE"/>
    <w:rsid w:val="003271DD"/>
    <w:rsid w:val="00332DF1"/>
    <w:rsid w:val="0033789A"/>
    <w:rsid w:val="003405D9"/>
    <w:rsid w:val="003476CA"/>
    <w:rsid w:val="00350039"/>
    <w:rsid w:val="003500B2"/>
    <w:rsid w:val="003508C5"/>
    <w:rsid w:val="00350E87"/>
    <w:rsid w:val="00353E4D"/>
    <w:rsid w:val="00355210"/>
    <w:rsid w:val="00355215"/>
    <w:rsid w:val="00362D1F"/>
    <w:rsid w:val="00370C18"/>
    <w:rsid w:val="00371192"/>
    <w:rsid w:val="00372587"/>
    <w:rsid w:val="00372ADB"/>
    <w:rsid w:val="00373AC9"/>
    <w:rsid w:val="00391FB3"/>
    <w:rsid w:val="003970FC"/>
    <w:rsid w:val="003A4EF0"/>
    <w:rsid w:val="003A7338"/>
    <w:rsid w:val="003A7602"/>
    <w:rsid w:val="003B1900"/>
    <w:rsid w:val="003B2B04"/>
    <w:rsid w:val="003B5C73"/>
    <w:rsid w:val="003D5678"/>
    <w:rsid w:val="003D75D9"/>
    <w:rsid w:val="003D7AF7"/>
    <w:rsid w:val="003E482D"/>
    <w:rsid w:val="003F125A"/>
    <w:rsid w:val="003F2E35"/>
    <w:rsid w:val="003F7462"/>
    <w:rsid w:val="00407F8F"/>
    <w:rsid w:val="0041640E"/>
    <w:rsid w:val="004216C0"/>
    <w:rsid w:val="0042344E"/>
    <w:rsid w:val="00436A19"/>
    <w:rsid w:val="004452D7"/>
    <w:rsid w:val="004463C5"/>
    <w:rsid w:val="004650D6"/>
    <w:rsid w:val="00466E5F"/>
    <w:rsid w:val="004751F6"/>
    <w:rsid w:val="004754B9"/>
    <w:rsid w:val="00480419"/>
    <w:rsid w:val="00483BC8"/>
    <w:rsid w:val="00497744"/>
    <w:rsid w:val="004A463E"/>
    <w:rsid w:val="004A4D71"/>
    <w:rsid w:val="004A50C4"/>
    <w:rsid w:val="004B6B2E"/>
    <w:rsid w:val="004C17C4"/>
    <w:rsid w:val="004E11B4"/>
    <w:rsid w:val="004E1C7F"/>
    <w:rsid w:val="004F29DA"/>
    <w:rsid w:val="00504568"/>
    <w:rsid w:val="005115E6"/>
    <w:rsid w:val="0054229F"/>
    <w:rsid w:val="005432DF"/>
    <w:rsid w:val="00550DC9"/>
    <w:rsid w:val="00561221"/>
    <w:rsid w:val="00565B15"/>
    <w:rsid w:val="005674C7"/>
    <w:rsid w:val="00575891"/>
    <w:rsid w:val="0058582C"/>
    <w:rsid w:val="00592A4F"/>
    <w:rsid w:val="005A3799"/>
    <w:rsid w:val="005B3638"/>
    <w:rsid w:val="005B3B93"/>
    <w:rsid w:val="005C3D85"/>
    <w:rsid w:val="005C585B"/>
    <w:rsid w:val="005C75AB"/>
    <w:rsid w:val="005C7A2A"/>
    <w:rsid w:val="005D26A1"/>
    <w:rsid w:val="005E18E9"/>
    <w:rsid w:val="005E2145"/>
    <w:rsid w:val="005E28AF"/>
    <w:rsid w:val="005E593C"/>
    <w:rsid w:val="005F0333"/>
    <w:rsid w:val="005F762D"/>
    <w:rsid w:val="00607C84"/>
    <w:rsid w:val="0061182F"/>
    <w:rsid w:val="00614498"/>
    <w:rsid w:val="00640106"/>
    <w:rsid w:val="0064034F"/>
    <w:rsid w:val="006422DC"/>
    <w:rsid w:val="00654B9A"/>
    <w:rsid w:val="00660EF3"/>
    <w:rsid w:val="0067140C"/>
    <w:rsid w:val="006911AE"/>
    <w:rsid w:val="006A0017"/>
    <w:rsid w:val="006A36BE"/>
    <w:rsid w:val="006A5429"/>
    <w:rsid w:val="006B57D9"/>
    <w:rsid w:val="006B7C7E"/>
    <w:rsid w:val="006C7305"/>
    <w:rsid w:val="006D1A1C"/>
    <w:rsid w:val="006D24A8"/>
    <w:rsid w:val="006D48D7"/>
    <w:rsid w:val="006E1D80"/>
    <w:rsid w:val="006E7232"/>
    <w:rsid w:val="006E7D40"/>
    <w:rsid w:val="00702292"/>
    <w:rsid w:val="00705995"/>
    <w:rsid w:val="00711A6A"/>
    <w:rsid w:val="00712BDE"/>
    <w:rsid w:val="0071376A"/>
    <w:rsid w:val="0072551B"/>
    <w:rsid w:val="00726209"/>
    <w:rsid w:val="00726EF7"/>
    <w:rsid w:val="007322E9"/>
    <w:rsid w:val="00764CBC"/>
    <w:rsid w:val="00767E66"/>
    <w:rsid w:val="00770317"/>
    <w:rsid w:val="00772583"/>
    <w:rsid w:val="0077371D"/>
    <w:rsid w:val="00777CC0"/>
    <w:rsid w:val="007A4D76"/>
    <w:rsid w:val="007B13E4"/>
    <w:rsid w:val="007B754C"/>
    <w:rsid w:val="007D119E"/>
    <w:rsid w:val="007D1966"/>
    <w:rsid w:val="007E3A33"/>
    <w:rsid w:val="007E5719"/>
    <w:rsid w:val="007E7887"/>
    <w:rsid w:val="007F67D2"/>
    <w:rsid w:val="008118D2"/>
    <w:rsid w:val="008129D3"/>
    <w:rsid w:val="00813D40"/>
    <w:rsid w:val="00813D69"/>
    <w:rsid w:val="00817464"/>
    <w:rsid w:val="008204C4"/>
    <w:rsid w:val="00824AA6"/>
    <w:rsid w:val="008335E2"/>
    <w:rsid w:val="00843CFA"/>
    <w:rsid w:val="008501CB"/>
    <w:rsid w:val="00851022"/>
    <w:rsid w:val="00851EEB"/>
    <w:rsid w:val="008565A5"/>
    <w:rsid w:val="00857DAA"/>
    <w:rsid w:val="00860031"/>
    <w:rsid w:val="00861B09"/>
    <w:rsid w:val="008664E2"/>
    <w:rsid w:val="0087083E"/>
    <w:rsid w:val="0087295A"/>
    <w:rsid w:val="008940A8"/>
    <w:rsid w:val="0089788E"/>
    <w:rsid w:val="008A0A66"/>
    <w:rsid w:val="008A4608"/>
    <w:rsid w:val="008A5728"/>
    <w:rsid w:val="008C0533"/>
    <w:rsid w:val="008E04F8"/>
    <w:rsid w:val="008E6AE2"/>
    <w:rsid w:val="008F5E61"/>
    <w:rsid w:val="009043C8"/>
    <w:rsid w:val="00912A84"/>
    <w:rsid w:val="009160E9"/>
    <w:rsid w:val="00922AA9"/>
    <w:rsid w:val="00926364"/>
    <w:rsid w:val="00936458"/>
    <w:rsid w:val="00947943"/>
    <w:rsid w:val="00952989"/>
    <w:rsid w:val="00961B24"/>
    <w:rsid w:val="00966245"/>
    <w:rsid w:val="009824EB"/>
    <w:rsid w:val="00983E79"/>
    <w:rsid w:val="00995729"/>
    <w:rsid w:val="00997093"/>
    <w:rsid w:val="00997571"/>
    <w:rsid w:val="009A0CEA"/>
    <w:rsid w:val="009A1303"/>
    <w:rsid w:val="009A2D18"/>
    <w:rsid w:val="009A48F4"/>
    <w:rsid w:val="009A714E"/>
    <w:rsid w:val="009B219A"/>
    <w:rsid w:val="009B2496"/>
    <w:rsid w:val="009B758A"/>
    <w:rsid w:val="009C17CF"/>
    <w:rsid w:val="009C5437"/>
    <w:rsid w:val="009C79F8"/>
    <w:rsid w:val="009D37AA"/>
    <w:rsid w:val="009D766F"/>
    <w:rsid w:val="009E0510"/>
    <w:rsid w:val="009E21E6"/>
    <w:rsid w:val="009E54DD"/>
    <w:rsid w:val="009F1EBE"/>
    <w:rsid w:val="009F21D6"/>
    <w:rsid w:val="009F2600"/>
    <w:rsid w:val="009F4B79"/>
    <w:rsid w:val="00A111D4"/>
    <w:rsid w:val="00A306DD"/>
    <w:rsid w:val="00A33E41"/>
    <w:rsid w:val="00A36F54"/>
    <w:rsid w:val="00A3720B"/>
    <w:rsid w:val="00A40A52"/>
    <w:rsid w:val="00A40F34"/>
    <w:rsid w:val="00A41D19"/>
    <w:rsid w:val="00A5107A"/>
    <w:rsid w:val="00A52F78"/>
    <w:rsid w:val="00A6393C"/>
    <w:rsid w:val="00A64F85"/>
    <w:rsid w:val="00A7612B"/>
    <w:rsid w:val="00A822E6"/>
    <w:rsid w:val="00A840F7"/>
    <w:rsid w:val="00A84C85"/>
    <w:rsid w:val="00A87ADC"/>
    <w:rsid w:val="00A91798"/>
    <w:rsid w:val="00A92BEF"/>
    <w:rsid w:val="00AA6BA6"/>
    <w:rsid w:val="00AB17DF"/>
    <w:rsid w:val="00AB6307"/>
    <w:rsid w:val="00AB70FC"/>
    <w:rsid w:val="00AC2E36"/>
    <w:rsid w:val="00AC3AC8"/>
    <w:rsid w:val="00AC770A"/>
    <w:rsid w:val="00AD505D"/>
    <w:rsid w:val="00AE1B65"/>
    <w:rsid w:val="00AF421C"/>
    <w:rsid w:val="00B05511"/>
    <w:rsid w:val="00B11EE6"/>
    <w:rsid w:val="00B12F98"/>
    <w:rsid w:val="00B16183"/>
    <w:rsid w:val="00B16DC6"/>
    <w:rsid w:val="00B31B3D"/>
    <w:rsid w:val="00B34AFD"/>
    <w:rsid w:val="00B44153"/>
    <w:rsid w:val="00B47A57"/>
    <w:rsid w:val="00B60F5E"/>
    <w:rsid w:val="00B6455A"/>
    <w:rsid w:val="00B73C45"/>
    <w:rsid w:val="00B74F17"/>
    <w:rsid w:val="00B769A3"/>
    <w:rsid w:val="00B818E0"/>
    <w:rsid w:val="00B914DC"/>
    <w:rsid w:val="00B9318E"/>
    <w:rsid w:val="00B93290"/>
    <w:rsid w:val="00B97C09"/>
    <w:rsid w:val="00BA0C92"/>
    <w:rsid w:val="00BB3DF6"/>
    <w:rsid w:val="00BB4E99"/>
    <w:rsid w:val="00BC7F80"/>
    <w:rsid w:val="00BD2AE0"/>
    <w:rsid w:val="00BD77F2"/>
    <w:rsid w:val="00BE1162"/>
    <w:rsid w:val="00BE2145"/>
    <w:rsid w:val="00BE34E2"/>
    <w:rsid w:val="00BE7A5F"/>
    <w:rsid w:val="00BF0370"/>
    <w:rsid w:val="00BF2849"/>
    <w:rsid w:val="00C02541"/>
    <w:rsid w:val="00C02624"/>
    <w:rsid w:val="00C02AD7"/>
    <w:rsid w:val="00C04EB5"/>
    <w:rsid w:val="00C050BB"/>
    <w:rsid w:val="00C10C3C"/>
    <w:rsid w:val="00C11FB5"/>
    <w:rsid w:val="00C12DF6"/>
    <w:rsid w:val="00C14304"/>
    <w:rsid w:val="00C1598C"/>
    <w:rsid w:val="00C32CCC"/>
    <w:rsid w:val="00C342EE"/>
    <w:rsid w:val="00C36682"/>
    <w:rsid w:val="00C42F14"/>
    <w:rsid w:val="00C43108"/>
    <w:rsid w:val="00C47F24"/>
    <w:rsid w:val="00C574EE"/>
    <w:rsid w:val="00C60C2E"/>
    <w:rsid w:val="00C62405"/>
    <w:rsid w:val="00C63786"/>
    <w:rsid w:val="00C639CE"/>
    <w:rsid w:val="00C6758F"/>
    <w:rsid w:val="00C75BF4"/>
    <w:rsid w:val="00C77C5E"/>
    <w:rsid w:val="00C827F7"/>
    <w:rsid w:val="00C87CBF"/>
    <w:rsid w:val="00C9348B"/>
    <w:rsid w:val="00C9480C"/>
    <w:rsid w:val="00C95025"/>
    <w:rsid w:val="00CA25C1"/>
    <w:rsid w:val="00CB44C2"/>
    <w:rsid w:val="00CB4EFA"/>
    <w:rsid w:val="00CB79CF"/>
    <w:rsid w:val="00CC1756"/>
    <w:rsid w:val="00CD264E"/>
    <w:rsid w:val="00CD2E2F"/>
    <w:rsid w:val="00CD49D9"/>
    <w:rsid w:val="00CD5212"/>
    <w:rsid w:val="00CE0348"/>
    <w:rsid w:val="00CE3F0D"/>
    <w:rsid w:val="00CE572A"/>
    <w:rsid w:val="00CF4F0E"/>
    <w:rsid w:val="00D1743B"/>
    <w:rsid w:val="00D45AE3"/>
    <w:rsid w:val="00D509C2"/>
    <w:rsid w:val="00D50B47"/>
    <w:rsid w:val="00D52285"/>
    <w:rsid w:val="00D53181"/>
    <w:rsid w:val="00D5432B"/>
    <w:rsid w:val="00D75A5C"/>
    <w:rsid w:val="00D77862"/>
    <w:rsid w:val="00D80E95"/>
    <w:rsid w:val="00D823C1"/>
    <w:rsid w:val="00D91D8C"/>
    <w:rsid w:val="00D94AC4"/>
    <w:rsid w:val="00DA20D7"/>
    <w:rsid w:val="00DB57B0"/>
    <w:rsid w:val="00DB6808"/>
    <w:rsid w:val="00DD3E4F"/>
    <w:rsid w:val="00DE37DF"/>
    <w:rsid w:val="00DF1E55"/>
    <w:rsid w:val="00DF2557"/>
    <w:rsid w:val="00E015E3"/>
    <w:rsid w:val="00E13231"/>
    <w:rsid w:val="00E1687E"/>
    <w:rsid w:val="00E2336D"/>
    <w:rsid w:val="00E2567E"/>
    <w:rsid w:val="00E256B1"/>
    <w:rsid w:val="00E26AD0"/>
    <w:rsid w:val="00E27E68"/>
    <w:rsid w:val="00E35489"/>
    <w:rsid w:val="00E43BCF"/>
    <w:rsid w:val="00E4480E"/>
    <w:rsid w:val="00E529B5"/>
    <w:rsid w:val="00E52BDB"/>
    <w:rsid w:val="00E62912"/>
    <w:rsid w:val="00E75A9B"/>
    <w:rsid w:val="00E761CA"/>
    <w:rsid w:val="00E867A9"/>
    <w:rsid w:val="00EA4622"/>
    <w:rsid w:val="00EB62E6"/>
    <w:rsid w:val="00EC4F98"/>
    <w:rsid w:val="00EC6C3F"/>
    <w:rsid w:val="00ED2558"/>
    <w:rsid w:val="00ED3919"/>
    <w:rsid w:val="00ED48A1"/>
    <w:rsid w:val="00EE29E4"/>
    <w:rsid w:val="00EE3754"/>
    <w:rsid w:val="00EE56DD"/>
    <w:rsid w:val="00EE61EE"/>
    <w:rsid w:val="00EF0F89"/>
    <w:rsid w:val="00EF5A41"/>
    <w:rsid w:val="00F0026F"/>
    <w:rsid w:val="00F05F32"/>
    <w:rsid w:val="00F134D8"/>
    <w:rsid w:val="00F14D95"/>
    <w:rsid w:val="00F26A22"/>
    <w:rsid w:val="00F41AB5"/>
    <w:rsid w:val="00F42242"/>
    <w:rsid w:val="00F53777"/>
    <w:rsid w:val="00F56D17"/>
    <w:rsid w:val="00F64AEE"/>
    <w:rsid w:val="00F73CAA"/>
    <w:rsid w:val="00F85106"/>
    <w:rsid w:val="00F85565"/>
    <w:rsid w:val="00F87485"/>
    <w:rsid w:val="00F9093B"/>
    <w:rsid w:val="00FB49C2"/>
    <w:rsid w:val="00FB7D5C"/>
    <w:rsid w:val="00FD2212"/>
    <w:rsid w:val="00FD230F"/>
    <w:rsid w:val="00FF10F3"/>
    <w:rsid w:val="00FF2A53"/>
    <w:rsid w:val="0111D5A5"/>
    <w:rsid w:val="02205D43"/>
    <w:rsid w:val="02541699"/>
    <w:rsid w:val="02678D24"/>
    <w:rsid w:val="02F0C25D"/>
    <w:rsid w:val="03A91E3D"/>
    <w:rsid w:val="04296D84"/>
    <w:rsid w:val="04D372AF"/>
    <w:rsid w:val="052398AE"/>
    <w:rsid w:val="06A0340A"/>
    <w:rsid w:val="0744CCEE"/>
    <w:rsid w:val="07650F99"/>
    <w:rsid w:val="07D9CE4B"/>
    <w:rsid w:val="08B099C0"/>
    <w:rsid w:val="08E88F24"/>
    <w:rsid w:val="08FEE8D9"/>
    <w:rsid w:val="0B88D3E2"/>
    <w:rsid w:val="0C9429C1"/>
    <w:rsid w:val="0C9A23FF"/>
    <w:rsid w:val="0CE4E407"/>
    <w:rsid w:val="0E4064AF"/>
    <w:rsid w:val="0F87805A"/>
    <w:rsid w:val="101C84C9"/>
    <w:rsid w:val="10670D74"/>
    <w:rsid w:val="11AAA628"/>
    <w:rsid w:val="11B8552A"/>
    <w:rsid w:val="12B6E994"/>
    <w:rsid w:val="12CD5832"/>
    <w:rsid w:val="12EF15D3"/>
    <w:rsid w:val="1325204B"/>
    <w:rsid w:val="1354258B"/>
    <w:rsid w:val="13AE356D"/>
    <w:rsid w:val="148D4249"/>
    <w:rsid w:val="14E246EA"/>
    <w:rsid w:val="14EFF5EC"/>
    <w:rsid w:val="182796AE"/>
    <w:rsid w:val="19AE24CF"/>
    <w:rsid w:val="19BDA593"/>
    <w:rsid w:val="1A052D33"/>
    <w:rsid w:val="1CCB016E"/>
    <w:rsid w:val="1D315BD8"/>
    <w:rsid w:val="1DE11BC2"/>
    <w:rsid w:val="1FD58661"/>
    <w:rsid w:val="20E72B0D"/>
    <w:rsid w:val="2100969C"/>
    <w:rsid w:val="226D66DD"/>
    <w:rsid w:val="22787B0E"/>
    <w:rsid w:val="22ED5A58"/>
    <w:rsid w:val="24834A3C"/>
    <w:rsid w:val="24A8F784"/>
    <w:rsid w:val="24B29CA7"/>
    <w:rsid w:val="251808A7"/>
    <w:rsid w:val="26C106BE"/>
    <w:rsid w:val="28246045"/>
    <w:rsid w:val="2832F405"/>
    <w:rsid w:val="2900F619"/>
    <w:rsid w:val="2A481C63"/>
    <w:rsid w:val="2E69BFF4"/>
    <w:rsid w:val="2EFE0428"/>
    <w:rsid w:val="2F3A7C9A"/>
    <w:rsid w:val="2FC81F99"/>
    <w:rsid w:val="2FCC0191"/>
    <w:rsid w:val="2FFE214F"/>
    <w:rsid w:val="312AADA3"/>
    <w:rsid w:val="31A427B3"/>
    <w:rsid w:val="31A58D37"/>
    <w:rsid w:val="321A20BB"/>
    <w:rsid w:val="327A7AC1"/>
    <w:rsid w:val="344244FA"/>
    <w:rsid w:val="345BC2D4"/>
    <w:rsid w:val="352500DC"/>
    <w:rsid w:val="359C4AF1"/>
    <w:rsid w:val="361FCA28"/>
    <w:rsid w:val="36DC564B"/>
    <w:rsid w:val="376645EA"/>
    <w:rsid w:val="378CE6FB"/>
    <w:rsid w:val="38FD71DA"/>
    <w:rsid w:val="39B28F0D"/>
    <w:rsid w:val="3C08F768"/>
    <w:rsid w:val="3D3EC813"/>
    <w:rsid w:val="3DD82F28"/>
    <w:rsid w:val="3EF7EE66"/>
    <w:rsid w:val="3F7A8FAF"/>
    <w:rsid w:val="3F7ED083"/>
    <w:rsid w:val="401D836D"/>
    <w:rsid w:val="40E535FC"/>
    <w:rsid w:val="4157A72C"/>
    <w:rsid w:val="41A184D3"/>
    <w:rsid w:val="43CD5F5F"/>
    <w:rsid w:val="46961E9E"/>
    <w:rsid w:val="46F93EAD"/>
    <w:rsid w:val="4763E0BF"/>
    <w:rsid w:val="47803275"/>
    <w:rsid w:val="478479B2"/>
    <w:rsid w:val="4789E268"/>
    <w:rsid w:val="47B0B9C7"/>
    <w:rsid w:val="47EE3A8C"/>
    <w:rsid w:val="48838311"/>
    <w:rsid w:val="4924E3F4"/>
    <w:rsid w:val="4926AD7C"/>
    <w:rsid w:val="4A566663"/>
    <w:rsid w:val="4ACB98F0"/>
    <w:rsid w:val="4ADE3092"/>
    <w:rsid w:val="4BA244DE"/>
    <w:rsid w:val="4D9EEFA1"/>
    <w:rsid w:val="4DB4565B"/>
    <w:rsid w:val="4E3842D0"/>
    <w:rsid w:val="4ED9E5A0"/>
    <w:rsid w:val="4F7F2732"/>
    <w:rsid w:val="4F9361E5"/>
    <w:rsid w:val="4FAFBE67"/>
    <w:rsid w:val="5075B601"/>
    <w:rsid w:val="50980217"/>
    <w:rsid w:val="51800A2B"/>
    <w:rsid w:val="520A6151"/>
    <w:rsid w:val="522487A1"/>
    <w:rsid w:val="52FE58E9"/>
    <w:rsid w:val="5354E831"/>
    <w:rsid w:val="54736EBC"/>
    <w:rsid w:val="5509503B"/>
    <w:rsid w:val="557F4943"/>
    <w:rsid w:val="559D2016"/>
    <w:rsid w:val="55BD5EF5"/>
    <w:rsid w:val="560C2357"/>
    <w:rsid w:val="57102340"/>
    <w:rsid w:val="58271683"/>
    <w:rsid w:val="583C686F"/>
    <w:rsid w:val="58D19C7A"/>
    <w:rsid w:val="5957DB45"/>
    <w:rsid w:val="5B00F145"/>
    <w:rsid w:val="5C6CAF72"/>
    <w:rsid w:val="5D5BC0ED"/>
    <w:rsid w:val="5D997BDA"/>
    <w:rsid w:val="5D9B0399"/>
    <w:rsid w:val="5E261C3C"/>
    <w:rsid w:val="5E27DC7A"/>
    <w:rsid w:val="5E35873D"/>
    <w:rsid w:val="5E520B3A"/>
    <w:rsid w:val="5E8FBB65"/>
    <w:rsid w:val="5EF7F6F0"/>
    <w:rsid w:val="5F2A3515"/>
    <w:rsid w:val="5FB10BAD"/>
    <w:rsid w:val="5FD5B380"/>
    <w:rsid w:val="609361AF"/>
    <w:rsid w:val="60A78FD9"/>
    <w:rsid w:val="62485A6D"/>
    <w:rsid w:val="6480DA51"/>
    <w:rsid w:val="649D1A57"/>
    <w:rsid w:val="64DF08C1"/>
    <w:rsid w:val="64DFB73C"/>
    <w:rsid w:val="682A9C8C"/>
    <w:rsid w:val="689E7394"/>
    <w:rsid w:val="69E3DC04"/>
    <w:rsid w:val="6B2EFC00"/>
    <w:rsid w:val="6BEE7673"/>
    <w:rsid w:val="6EE1B3FC"/>
    <w:rsid w:val="6EEF2161"/>
    <w:rsid w:val="6F7BE95B"/>
    <w:rsid w:val="70EA82A0"/>
    <w:rsid w:val="723BA148"/>
    <w:rsid w:val="729964C5"/>
    <w:rsid w:val="7300A805"/>
    <w:rsid w:val="73C1C983"/>
    <w:rsid w:val="73DB64BF"/>
    <w:rsid w:val="750561CD"/>
    <w:rsid w:val="7A4AA643"/>
    <w:rsid w:val="7D86841E"/>
    <w:rsid w:val="7E1F0173"/>
    <w:rsid w:val="7FD6CF9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B1CEF"/>
  <w15:chartTrackingRefBased/>
  <w15:docId w15:val="{6C739BF1-7E83-470A-BD62-280B760F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BC1"/>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rsid w:val="00B60F5E"/>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B44153"/>
    <w:pPr>
      <w:spacing w:before="220"/>
      <w:jc w:val="center"/>
    </w:pPr>
    <w:rPr>
      <w:rFonts w:ascii="Arial" w:eastAsia="Times New Roman" w:hAnsi="Arial" w:cs="Arial"/>
    </w:rPr>
  </w:style>
  <w:style w:type="character" w:customStyle="1" w:styleId="TitleChar">
    <w:name w:val="Title Char"/>
    <w:basedOn w:val="DefaultParagraphFont"/>
    <w:link w:val="Title"/>
    <w:rsid w:val="00B44153"/>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8A0A66"/>
    <w:pPr>
      <w:widowControl w:val="0"/>
      <w:tabs>
        <w:tab w:val="center" w:pos="4680"/>
        <w:tab w:val="right" w:pos="9360"/>
      </w:tabs>
      <w:autoSpaceDE w:val="0"/>
      <w:autoSpaceDN w:val="0"/>
      <w:adjustRightInd w:val="0"/>
    </w:pPr>
    <w:rPr>
      <w:rFonts w:ascii="Arial" w:hAnsi="Arial" w:cs="Arial"/>
    </w:rPr>
  </w:style>
  <w:style w:type="character" w:customStyle="1" w:styleId="FooterChar">
    <w:name w:val="Footer Char"/>
    <w:basedOn w:val="DefaultParagraphFont"/>
    <w:link w:val="Footer"/>
    <w:uiPriority w:val="99"/>
    <w:rsid w:val="008A0A66"/>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0A0D1E"/>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FootnoteText">
    <w:name w:val="footnote text"/>
    <w:basedOn w:val="Normal"/>
    <w:link w:val="FootnoteTextChar"/>
    <w:uiPriority w:val="99"/>
    <w:semiHidden/>
    <w:unhideWhenUsed/>
    <w:rsid w:val="00F05F32"/>
    <w:rPr>
      <w:sz w:val="20"/>
      <w:szCs w:val="20"/>
    </w:rPr>
  </w:style>
  <w:style w:type="character" w:customStyle="1" w:styleId="FootnoteTextChar">
    <w:name w:val="Footnote Text Char"/>
    <w:basedOn w:val="DefaultParagraphFont"/>
    <w:link w:val="FootnoteText"/>
    <w:uiPriority w:val="99"/>
    <w:semiHidden/>
    <w:rsid w:val="00F05F3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F05F32"/>
    <w:rPr>
      <w:vertAlign w:val="superscript"/>
    </w:rPr>
  </w:style>
  <w:style w:type="paragraph" w:customStyle="1" w:styleId="Default">
    <w:name w:val="Default"/>
    <w:rsid w:val="00B93290"/>
    <w:pPr>
      <w:autoSpaceDE w:val="0"/>
      <w:autoSpaceDN w:val="0"/>
      <w:adjustRightInd w:val="0"/>
      <w:spacing w:after="0"/>
    </w:pPr>
    <w:rPr>
      <w:rFonts w:ascii="Arial" w:hAnsi="Arial" w:cs="Arial"/>
      <w:color w:val="000000"/>
      <w:sz w:val="24"/>
      <w:szCs w:val="24"/>
    </w:rPr>
  </w:style>
  <w:style w:type="character" w:styleId="CommentReference">
    <w:name w:val="annotation reference"/>
    <w:basedOn w:val="DefaultParagraphFont"/>
    <w:uiPriority w:val="99"/>
    <w:semiHidden/>
    <w:unhideWhenUsed/>
    <w:rsid w:val="00194065"/>
    <w:rPr>
      <w:sz w:val="16"/>
      <w:szCs w:val="16"/>
    </w:rPr>
  </w:style>
  <w:style w:type="paragraph" w:styleId="CommentText">
    <w:name w:val="annotation text"/>
    <w:basedOn w:val="Normal"/>
    <w:link w:val="CommentTextChar"/>
    <w:uiPriority w:val="99"/>
    <w:unhideWhenUsed/>
    <w:rsid w:val="00194065"/>
    <w:rPr>
      <w:sz w:val="20"/>
      <w:szCs w:val="20"/>
    </w:rPr>
  </w:style>
  <w:style w:type="character" w:customStyle="1" w:styleId="CommentTextChar">
    <w:name w:val="Comment Text Char"/>
    <w:basedOn w:val="DefaultParagraphFont"/>
    <w:link w:val="CommentText"/>
    <w:uiPriority w:val="99"/>
    <w:rsid w:val="0019406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94065"/>
    <w:rPr>
      <w:b/>
      <w:bCs/>
    </w:rPr>
  </w:style>
  <w:style w:type="character" w:customStyle="1" w:styleId="CommentSubjectChar">
    <w:name w:val="Comment Subject Char"/>
    <w:basedOn w:val="CommentTextChar"/>
    <w:link w:val="CommentSubject"/>
    <w:uiPriority w:val="99"/>
    <w:semiHidden/>
    <w:rsid w:val="00194065"/>
    <w:rPr>
      <w:rFonts w:ascii="Arial" w:eastAsia="Times New Roman" w:hAnsi="Arial" w:cs="Times New Roman"/>
      <w:b/>
      <w:bCs/>
      <w:sz w:val="20"/>
      <w:szCs w:val="20"/>
    </w:rPr>
  </w:style>
  <w:style w:type="paragraph" w:styleId="ListBullet2">
    <w:name w:val="List Bullet 2"/>
    <w:basedOn w:val="Normal"/>
    <w:uiPriority w:val="99"/>
    <w:unhideWhenUsed/>
    <w:rsid w:val="00CB44C2"/>
    <w:pPr>
      <w:numPr>
        <w:numId w:val="19"/>
      </w:numPr>
      <w:spacing w:after="220"/>
    </w:pPr>
  </w:style>
  <w:style w:type="character" w:styleId="Mention">
    <w:name w:val="Mention"/>
    <w:basedOn w:val="DefaultParagraphFont"/>
    <w:uiPriority w:val="99"/>
    <w:unhideWhenUsed/>
    <w:rsid w:val="000835BA"/>
    <w:rPr>
      <w:color w:val="2B579A"/>
      <w:shd w:val="clear" w:color="auto" w:fill="E1DFDD"/>
    </w:rPr>
  </w:style>
  <w:style w:type="table" w:customStyle="1" w:styleId="TableGrid0">
    <w:name w:val="TableGrid"/>
    <w:rsid w:val="00FF10F3"/>
    <w:pPr>
      <w:spacing w:after="0"/>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0721">
      <w:bodyDiv w:val="1"/>
      <w:marLeft w:val="0"/>
      <w:marRight w:val="0"/>
      <w:marTop w:val="0"/>
      <w:marBottom w:val="0"/>
      <w:divBdr>
        <w:top w:val="none" w:sz="0" w:space="0" w:color="auto"/>
        <w:left w:val="none" w:sz="0" w:space="0" w:color="auto"/>
        <w:bottom w:val="none" w:sz="0" w:space="0" w:color="auto"/>
        <w:right w:val="none" w:sz="0" w:space="0" w:color="auto"/>
      </w:divBdr>
      <w:divsChild>
        <w:div w:id="761419577">
          <w:marLeft w:val="0"/>
          <w:marRight w:val="0"/>
          <w:marTop w:val="0"/>
          <w:marBottom w:val="0"/>
          <w:divBdr>
            <w:top w:val="none" w:sz="0" w:space="0" w:color="auto"/>
            <w:left w:val="none" w:sz="0" w:space="0" w:color="auto"/>
            <w:bottom w:val="none" w:sz="0" w:space="0" w:color="auto"/>
            <w:right w:val="none" w:sz="0" w:space="0" w:color="auto"/>
          </w:divBdr>
        </w:div>
        <w:div w:id="1026834713">
          <w:marLeft w:val="0"/>
          <w:marRight w:val="0"/>
          <w:marTop w:val="0"/>
          <w:marBottom w:val="0"/>
          <w:divBdr>
            <w:top w:val="none" w:sz="0" w:space="0" w:color="auto"/>
            <w:left w:val="none" w:sz="0" w:space="0" w:color="auto"/>
            <w:bottom w:val="none" w:sz="0" w:space="0" w:color="auto"/>
            <w:right w:val="none" w:sz="0" w:space="0" w:color="auto"/>
          </w:divBdr>
        </w:div>
        <w:div w:id="1528828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
        <AccountId xsi:nil="true"/>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Props1.xml><?xml version="1.0" encoding="utf-8"?>
<ds:datastoreItem xmlns:ds="http://schemas.openxmlformats.org/officeDocument/2006/customXml" ds:itemID="{6EA482A1-E1AC-4547-BAAB-3BD67DBBE52F}">
  <ds:schemaRefs>
    <ds:schemaRef ds:uri="http://schemas.openxmlformats.org/officeDocument/2006/bibliography"/>
  </ds:schemaRefs>
</ds:datastoreItem>
</file>

<file path=customXml/itemProps2.xml><?xml version="1.0" encoding="utf-8"?>
<ds:datastoreItem xmlns:ds="http://schemas.openxmlformats.org/officeDocument/2006/customXml" ds:itemID="{A3E80A6C-6F84-42F5-B6F0-B1925E3D495B}"/>
</file>

<file path=customXml/itemProps3.xml><?xml version="1.0" encoding="utf-8"?>
<ds:datastoreItem xmlns:ds="http://schemas.openxmlformats.org/officeDocument/2006/customXml" ds:itemID="{5F7B7935-2856-4C2A-B158-2D741DB76E7D}"/>
</file>

<file path=customXml/itemProps4.xml><?xml version="1.0" encoding="utf-8"?>
<ds:datastoreItem xmlns:ds="http://schemas.openxmlformats.org/officeDocument/2006/customXml" ds:itemID="{991BD633-C5A4-481C-BB47-105C39B17536}"/>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1</TotalTime>
  <Pages>8</Pages>
  <Words>2595</Words>
  <Characters>14797</Characters>
  <Application>Microsoft Office Word</Application>
  <DocSecurity>2</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2025-06-26T22:29:00Z</dcterms:created>
  <dcterms:modified xsi:type="dcterms:W3CDTF">2025-06-26T22:30:00Z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